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23F8" w:rsidRPr="00B43A17" w:rsidRDefault="00CF5195" w:rsidP="00D523F8">
      <w:pPr>
        <w:autoSpaceDE w:val="0"/>
        <w:autoSpaceDN w:val="0"/>
        <w:adjustRightInd w:val="0"/>
        <w:jc w:val="center"/>
        <w:rPr>
          <w:rFonts w:ascii="Arial Narrow" w:hAnsi="Arial Narrow"/>
          <w:b/>
          <w:bCs/>
        </w:rPr>
      </w:pPr>
      <w:r>
        <w:rPr>
          <w:rFonts w:ascii="Arial Narrow" w:hAnsi="Arial Narrow"/>
          <w:b/>
          <w:bCs/>
        </w:rPr>
        <w:t>Д</w:t>
      </w:r>
      <w:r w:rsidR="00D523F8" w:rsidRPr="00B43A17">
        <w:rPr>
          <w:rFonts w:ascii="Arial Narrow" w:hAnsi="Arial Narrow"/>
          <w:b/>
          <w:bCs/>
        </w:rPr>
        <w:t>ОГОВОР №</w:t>
      </w:r>
      <w:r w:rsidR="00D523F8">
        <w:rPr>
          <w:rFonts w:ascii="Arial Narrow" w:hAnsi="Arial Narrow"/>
          <w:b/>
          <w:bCs/>
        </w:rPr>
        <w:t xml:space="preserve"> </w:t>
      </w:r>
    </w:p>
    <w:p w:rsidR="00D523F8" w:rsidRDefault="00D523F8"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926"/>
        <w:gridCol w:w="4927"/>
      </w:tblGrid>
      <w:tr w:rsidR="00D523F8" w:rsidRPr="009030E8" w:rsidTr="00697FF7">
        <w:tc>
          <w:tcPr>
            <w:tcW w:w="4926" w:type="dxa"/>
            <w:shd w:val="clear" w:color="auto" w:fill="auto"/>
          </w:tcPr>
          <w:p w:rsidR="00D523F8" w:rsidRPr="009030E8" w:rsidRDefault="00D523F8" w:rsidP="00697FF7">
            <w:pPr>
              <w:autoSpaceDE w:val="0"/>
              <w:autoSpaceDN w:val="0"/>
              <w:adjustRightInd w:val="0"/>
              <w:jc w:val="both"/>
              <w:rPr>
                <w:rFonts w:ascii="Arial Narrow" w:hAnsi="Arial Narrow"/>
                <w:b/>
                <w:bCs/>
              </w:rPr>
            </w:pPr>
            <w:r w:rsidRPr="009030E8">
              <w:rPr>
                <w:rFonts w:ascii="Arial Narrow" w:hAnsi="Arial Narrow"/>
              </w:rPr>
              <w:t>г. Москва</w:t>
            </w:r>
          </w:p>
        </w:tc>
        <w:tc>
          <w:tcPr>
            <w:tcW w:w="4927" w:type="dxa"/>
            <w:shd w:val="clear" w:color="auto" w:fill="auto"/>
          </w:tcPr>
          <w:p w:rsidR="00D523F8" w:rsidRPr="009030E8" w:rsidRDefault="00D523F8" w:rsidP="00A025AF">
            <w:pPr>
              <w:autoSpaceDE w:val="0"/>
              <w:autoSpaceDN w:val="0"/>
              <w:adjustRightInd w:val="0"/>
              <w:jc w:val="right"/>
              <w:rPr>
                <w:rFonts w:ascii="Arial Narrow" w:hAnsi="Arial Narrow"/>
                <w:b/>
                <w:bCs/>
              </w:rPr>
            </w:pPr>
            <w:r w:rsidRPr="009030E8">
              <w:rPr>
                <w:rFonts w:ascii="Arial Narrow" w:hAnsi="Arial Narrow"/>
              </w:rPr>
              <w:t>"</w:t>
            </w:r>
            <w:r w:rsidR="003678E1">
              <w:rPr>
                <w:rFonts w:ascii="Arial Narrow" w:hAnsi="Arial Narrow"/>
              </w:rPr>
              <w:t>__</w:t>
            </w:r>
            <w:r w:rsidRPr="009030E8">
              <w:rPr>
                <w:rFonts w:ascii="Arial Narrow" w:hAnsi="Arial Narrow"/>
              </w:rPr>
              <w:t xml:space="preserve">" </w:t>
            </w:r>
            <w:r w:rsidR="003678E1">
              <w:rPr>
                <w:rFonts w:ascii="Arial Narrow" w:hAnsi="Arial Narrow"/>
              </w:rPr>
              <w:t>_________</w:t>
            </w:r>
            <w:r>
              <w:rPr>
                <w:rFonts w:ascii="Arial Narrow" w:hAnsi="Arial Narrow"/>
              </w:rPr>
              <w:t>201</w:t>
            </w:r>
            <w:r w:rsidR="00567ACB">
              <w:rPr>
                <w:rFonts w:ascii="Arial Narrow" w:hAnsi="Arial Narrow"/>
              </w:rPr>
              <w:t>_</w:t>
            </w:r>
            <w:r>
              <w:rPr>
                <w:rFonts w:ascii="Arial Narrow" w:hAnsi="Arial Narrow"/>
              </w:rPr>
              <w:t xml:space="preserve"> </w:t>
            </w:r>
            <w:r w:rsidRPr="009030E8">
              <w:rPr>
                <w:rFonts w:ascii="Arial Narrow" w:hAnsi="Arial Narrow"/>
              </w:rPr>
              <w:t>г.</w:t>
            </w:r>
          </w:p>
        </w:tc>
      </w:tr>
    </w:tbl>
    <w:p w:rsidR="00D523F8" w:rsidRDefault="00D523F8" w:rsidP="00D523F8">
      <w:pPr>
        <w:autoSpaceDE w:val="0"/>
        <w:autoSpaceDN w:val="0"/>
        <w:adjustRightInd w:val="0"/>
        <w:jc w:val="both"/>
        <w:rPr>
          <w:rFonts w:ascii="Arial Narrow" w:hAnsi="Arial Narrow"/>
          <w:b/>
        </w:rPr>
      </w:pPr>
    </w:p>
    <w:p w:rsidR="00D523F8" w:rsidRDefault="00D523F8" w:rsidP="00D523F8">
      <w:pPr>
        <w:autoSpaceDE w:val="0"/>
        <w:autoSpaceDN w:val="0"/>
        <w:adjustRightInd w:val="0"/>
        <w:jc w:val="both"/>
        <w:rPr>
          <w:rFonts w:ascii="Arial Narrow" w:hAnsi="Arial Narrow"/>
          <w:b/>
        </w:rPr>
      </w:pPr>
    </w:p>
    <w:p w:rsidR="00D523F8" w:rsidRDefault="00141C94" w:rsidP="00D523F8">
      <w:pPr>
        <w:autoSpaceDE w:val="0"/>
        <w:autoSpaceDN w:val="0"/>
        <w:adjustRightInd w:val="0"/>
        <w:jc w:val="both"/>
        <w:rPr>
          <w:rFonts w:ascii="Arial Narrow" w:hAnsi="Arial Narrow"/>
        </w:rPr>
      </w:pPr>
      <w:r>
        <w:rPr>
          <w:rFonts w:ascii="Arial Narrow" w:hAnsi="Arial Narrow"/>
          <w:b/>
        </w:rPr>
        <w:t>Публичное</w:t>
      </w:r>
      <w:r w:rsidR="00D523F8" w:rsidRPr="00B43A17">
        <w:rPr>
          <w:rFonts w:ascii="Arial Narrow" w:hAnsi="Arial Narrow"/>
          <w:b/>
        </w:rPr>
        <w:t xml:space="preserve"> акционерное общество междугородной и международной электрической связи «Ростелеком»</w:t>
      </w:r>
      <w:r w:rsidR="00D523F8" w:rsidRPr="00B43A17">
        <w:rPr>
          <w:rFonts w:ascii="Arial Narrow" w:hAnsi="Arial Narrow"/>
        </w:rPr>
        <w:t xml:space="preserve"> (</w:t>
      </w:r>
      <w:r w:rsidR="00DE7CC4">
        <w:rPr>
          <w:rFonts w:ascii="Arial Narrow" w:hAnsi="Arial Narrow"/>
        </w:rPr>
        <w:t>П</w:t>
      </w:r>
      <w:r w:rsidR="00D523F8" w:rsidRPr="00B43A17">
        <w:rPr>
          <w:rFonts w:ascii="Arial Narrow" w:hAnsi="Arial Narrow"/>
        </w:rPr>
        <w:t>АО «Ростелеком»), именуемое в дальнейшем «Ростелеком», в лице</w:t>
      </w:r>
      <w:r w:rsidR="00D523F8">
        <w:rPr>
          <w:rFonts w:ascii="Arial Narrow" w:hAnsi="Arial Narrow"/>
        </w:rPr>
        <w:t xml:space="preserve"> </w:t>
      </w:r>
      <w:proofErr w:type="spellStart"/>
      <w:r w:rsidR="00D523F8">
        <w:rPr>
          <w:rFonts w:ascii="Arial Narrow" w:hAnsi="Arial Narrow"/>
          <w:b/>
        </w:rPr>
        <w:t>Пересветова</w:t>
      </w:r>
      <w:proofErr w:type="spellEnd"/>
      <w:r w:rsidR="00D523F8">
        <w:rPr>
          <w:rFonts w:ascii="Arial Narrow" w:hAnsi="Arial Narrow"/>
          <w:b/>
        </w:rPr>
        <w:t xml:space="preserve"> Дмитрия Юрьевича</w:t>
      </w:r>
      <w:r w:rsidR="00D523F8" w:rsidRPr="00E13D17">
        <w:rPr>
          <w:rFonts w:ascii="Arial Narrow" w:hAnsi="Arial Narrow"/>
        </w:rPr>
        <w:t xml:space="preserve">, действующего на </w:t>
      </w:r>
      <w:r w:rsidR="00D523F8" w:rsidRPr="0068208B">
        <w:rPr>
          <w:rFonts w:ascii="Arial Narrow" w:hAnsi="Arial Narrow"/>
        </w:rPr>
        <w:t>основании</w:t>
      </w:r>
      <w:r w:rsidR="00D523F8">
        <w:rPr>
          <w:rFonts w:ascii="Arial Narrow" w:hAnsi="Arial Narrow"/>
        </w:rPr>
        <w:t xml:space="preserve"> доверенности</w:t>
      </w:r>
      <w:r w:rsidR="00D523F8" w:rsidRPr="0068208B">
        <w:rPr>
          <w:rFonts w:ascii="Arial Narrow" w:hAnsi="Arial Narrow"/>
        </w:rPr>
        <w:t xml:space="preserve"> </w:t>
      </w:r>
      <w:r w:rsidR="00087192" w:rsidRPr="00087192">
        <w:rPr>
          <w:rFonts w:ascii="Arial Narrow" w:hAnsi="Arial Narrow"/>
          <w:b/>
        </w:rPr>
        <w:t>№1/29/436-15 от 26.06.2015 г.</w:t>
      </w:r>
      <w:r w:rsidR="00087192">
        <w:rPr>
          <w:rFonts w:ascii="Arial Narrow" w:hAnsi="Arial Narrow"/>
          <w:b/>
        </w:rPr>
        <w:t xml:space="preserve">, </w:t>
      </w:r>
      <w:r w:rsidR="00D523F8" w:rsidRPr="00087192">
        <w:rPr>
          <w:rFonts w:ascii="Arial Narrow" w:hAnsi="Arial Narrow"/>
        </w:rPr>
        <w:t>с</w:t>
      </w:r>
      <w:r w:rsidR="00D523F8" w:rsidRPr="00B43A17">
        <w:rPr>
          <w:rFonts w:ascii="Arial Narrow" w:hAnsi="Arial Narrow"/>
        </w:rPr>
        <w:t xml:space="preserve"> одной стороны, </w:t>
      </w:r>
    </w:p>
    <w:p w:rsidR="00D523F8" w:rsidRPr="00B43A17" w:rsidRDefault="00D523F8" w:rsidP="00D523F8">
      <w:pPr>
        <w:autoSpaceDE w:val="0"/>
        <w:autoSpaceDN w:val="0"/>
        <w:adjustRightInd w:val="0"/>
        <w:jc w:val="center"/>
        <w:rPr>
          <w:rFonts w:ascii="Arial Narrow" w:hAnsi="Arial Narrow"/>
        </w:rPr>
      </w:pPr>
      <w:r w:rsidRPr="00B43A17">
        <w:rPr>
          <w:rFonts w:ascii="Arial Narrow" w:hAnsi="Arial Narrow"/>
        </w:rPr>
        <w:t>и</w:t>
      </w:r>
    </w:p>
    <w:p w:rsidR="00D523F8" w:rsidRDefault="00141C94" w:rsidP="00D523F8">
      <w:pPr>
        <w:autoSpaceDE w:val="0"/>
        <w:autoSpaceDN w:val="0"/>
        <w:adjustRightInd w:val="0"/>
        <w:jc w:val="both"/>
        <w:rPr>
          <w:rFonts w:ascii="Arial Narrow" w:hAnsi="Arial Narrow"/>
        </w:rPr>
      </w:pPr>
      <w:r>
        <w:rPr>
          <w:rFonts w:ascii="Arial Narrow" w:hAnsi="Arial Narrow"/>
          <w:b/>
        </w:rPr>
        <w:t>Публичное акционерное общество</w:t>
      </w:r>
      <w:r w:rsidR="00D523F8">
        <w:rPr>
          <w:rFonts w:ascii="Arial Narrow" w:hAnsi="Arial Narrow"/>
          <w:b/>
        </w:rPr>
        <w:t xml:space="preserve"> «</w:t>
      </w:r>
      <w:r>
        <w:rPr>
          <w:rFonts w:ascii="Arial Narrow" w:hAnsi="Arial Narrow"/>
          <w:b/>
        </w:rPr>
        <w:t>Башинформсвязь</w:t>
      </w:r>
      <w:r w:rsidR="00D523F8">
        <w:rPr>
          <w:rFonts w:ascii="Arial Narrow" w:hAnsi="Arial Narrow"/>
          <w:b/>
        </w:rPr>
        <w:t>» (</w:t>
      </w:r>
      <w:r>
        <w:rPr>
          <w:rFonts w:ascii="Arial Narrow" w:hAnsi="Arial Narrow"/>
          <w:b/>
        </w:rPr>
        <w:t>ПАО</w:t>
      </w:r>
      <w:r w:rsidR="00D523F8">
        <w:rPr>
          <w:rFonts w:ascii="Arial Narrow" w:hAnsi="Arial Narrow"/>
          <w:b/>
        </w:rPr>
        <w:t xml:space="preserve"> «</w:t>
      </w:r>
      <w:r>
        <w:rPr>
          <w:rFonts w:ascii="Arial Narrow" w:hAnsi="Arial Narrow"/>
          <w:b/>
        </w:rPr>
        <w:t>Башинформсвязь</w:t>
      </w:r>
      <w:r w:rsidR="00D523F8">
        <w:rPr>
          <w:rFonts w:ascii="Arial Narrow" w:hAnsi="Arial Narrow"/>
          <w:b/>
        </w:rPr>
        <w:t>»)</w:t>
      </w:r>
      <w:r w:rsidR="00D523F8" w:rsidRPr="00B43A17">
        <w:rPr>
          <w:rFonts w:ascii="Arial Narrow" w:hAnsi="Arial Narrow"/>
        </w:rPr>
        <w:t>, именуемое в дальнейшем «Общество», в лице</w:t>
      </w:r>
      <w:r w:rsidR="00D523F8">
        <w:rPr>
          <w:rFonts w:ascii="Arial Narrow" w:hAnsi="Arial Narrow"/>
          <w:b/>
        </w:rPr>
        <w:t xml:space="preserve"> генерального директора </w:t>
      </w:r>
      <w:proofErr w:type="spellStart"/>
      <w:r w:rsidR="00B862B9">
        <w:rPr>
          <w:rFonts w:ascii="Arial Narrow" w:hAnsi="Arial Narrow"/>
          <w:b/>
        </w:rPr>
        <w:t>Долгоаршинных</w:t>
      </w:r>
      <w:proofErr w:type="spellEnd"/>
      <w:r w:rsidR="00B862B9">
        <w:rPr>
          <w:rFonts w:ascii="Arial Narrow" w:hAnsi="Arial Narrow"/>
          <w:b/>
        </w:rPr>
        <w:t xml:space="preserve"> Марата </w:t>
      </w:r>
      <w:proofErr w:type="spellStart"/>
      <w:r w:rsidR="00B862B9">
        <w:rPr>
          <w:rFonts w:ascii="Arial Narrow" w:hAnsi="Arial Narrow"/>
          <w:b/>
        </w:rPr>
        <w:t>Гайнулловича</w:t>
      </w:r>
      <w:proofErr w:type="spellEnd"/>
      <w:r w:rsidR="00D523F8" w:rsidRPr="00E13D17">
        <w:rPr>
          <w:rFonts w:ascii="Arial Narrow" w:hAnsi="Arial Narrow"/>
        </w:rPr>
        <w:t>, действующе</w:t>
      </w:r>
      <w:r w:rsidR="00572648">
        <w:rPr>
          <w:rFonts w:ascii="Arial Narrow" w:hAnsi="Arial Narrow"/>
        </w:rPr>
        <w:t>го</w:t>
      </w:r>
      <w:r w:rsidR="00D523F8" w:rsidRPr="00E13D17">
        <w:rPr>
          <w:rFonts w:ascii="Arial Narrow" w:hAnsi="Arial Narrow"/>
        </w:rPr>
        <w:t xml:space="preserve"> на основании</w:t>
      </w:r>
      <w:r w:rsidR="00D523F8">
        <w:rPr>
          <w:rFonts w:ascii="Arial Narrow" w:hAnsi="Arial Narrow"/>
          <w:b/>
        </w:rPr>
        <w:t xml:space="preserve"> Устава</w:t>
      </w:r>
      <w:r w:rsidR="00D523F8" w:rsidRPr="00B43A17">
        <w:rPr>
          <w:rFonts w:ascii="Arial Narrow" w:hAnsi="Arial Narrow"/>
        </w:rPr>
        <w:t>, с другой стороны,</w:t>
      </w:r>
    </w:p>
    <w:p w:rsidR="00D523F8"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jc w:val="both"/>
        <w:rPr>
          <w:rFonts w:ascii="Arial Narrow" w:hAnsi="Arial Narrow"/>
        </w:rPr>
      </w:pPr>
      <w:r w:rsidRPr="00B43A17">
        <w:rPr>
          <w:rFonts w:ascii="Arial Narrow" w:hAnsi="Arial Narrow"/>
        </w:rPr>
        <w:t>далее именуемые совместно «Стороны», а по отдельности «Сторона», заключили настоящий договор (далее - Договор) о нижеследующем:</w:t>
      </w:r>
    </w:p>
    <w:p w:rsidR="00D523F8"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rPr>
          <w:rFonts w:ascii="Arial Narrow" w:hAnsi="Arial Narrow"/>
          <w:b/>
          <w:bCs/>
        </w:rPr>
      </w:pPr>
      <w:r>
        <w:rPr>
          <w:rFonts w:ascii="Arial Narrow" w:hAnsi="Arial Narrow"/>
          <w:b/>
          <w:bCs/>
        </w:rPr>
        <w:t>Преамбула</w:t>
      </w:r>
      <w:r w:rsidRPr="00B84BDC">
        <w:rPr>
          <w:rFonts w:ascii="Arial Narrow" w:hAnsi="Arial Narrow"/>
          <w:b/>
          <w:bCs/>
        </w:rPr>
        <w:t>:</w:t>
      </w:r>
    </w:p>
    <w:p w:rsidR="00D523F8" w:rsidRPr="00B84BDC"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ind w:firstLine="708"/>
        <w:jc w:val="both"/>
        <w:rPr>
          <w:rFonts w:ascii="Arial Narrow" w:hAnsi="Arial Narrow"/>
        </w:rPr>
      </w:pPr>
      <w:r w:rsidRPr="00B43A17">
        <w:rPr>
          <w:rFonts w:ascii="Arial Narrow" w:hAnsi="Arial Narrow"/>
        </w:rPr>
        <w:t>Стороны при заключении настоящего Договора принимают во внимание и подтверждают следующее:</w:t>
      </w:r>
    </w:p>
    <w:p w:rsidR="00D523F8" w:rsidRDefault="00D523F8" w:rsidP="00D523F8">
      <w:pPr>
        <w:pStyle w:val="af9"/>
        <w:autoSpaceDE w:val="0"/>
        <w:autoSpaceDN w:val="0"/>
        <w:adjustRightInd w:val="0"/>
        <w:jc w:val="both"/>
        <w:rPr>
          <w:rFonts w:ascii="Arial Narrow" w:hAnsi="Arial Narrow"/>
        </w:rPr>
      </w:pPr>
    </w:p>
    <w:p w:rsidR="00D523F8" w:rsidRPr="00B43A17" w:rsidRDefault="00D523F8" w:rsidP="00D523F8">
      <w:pPr>
        <w:pStyle w:val="af9"/>
        <w:autoSpaceDE w:val="0"/>
        <w:autoSpaceDN w:val="0"/>
        <w:adjustRightInd w:val="0"/>
        <w:ind w:left="0" w:firstLine="709"/>
        <w:jc w:val="both"/>
        <w:rPr>
          <w:rFonts w:ascii="Arial Narrow" w:hAnsi="Arial Narrow"/>
        </w:rPr>
      </w:pPr>
      <w:r w:rsidRPr="008C1D71">
        <w:rPr>
          <w:rFonts w:ascii="Arial Narrow" w:hAnsi="Arial Narrow"/>
        </w:rPr>
        <w:t xml:space="preserve">Общество заинтересовано </w:t>
      </w:r>
      <w:r>
        <w:rPr>
          <w:rFonts w:ascii="Arial Narrow" w:hAnsi="Arial Narrow"/>
        </w:rPr>
        <w:t>заказать</w:t>
      </w:r>
      <w:r w:rsidRPr="008C1D71">
        <w:rPr>
          <w:rFonts w:ascii="Arial Narrow" w:hAnsi="Arial Narrow"/>
        </w:rPr>
        <w:t xml:space="preserve"> Ростелеком</w:t>
      </w:r>
      <w:r>
        <w:rPr>
          <w:rFonts w:ascii="Arial Narrow" w:hAnsi="Arial Narrow"/>
        </w:rPr>
        <w:t>у</w:t>
      </w:r>
      <w:r w:rsidRPr="008C1D71">
        <w:rPr>
          <w:rFonts w:ascii="Arial Narrow" w:hAnsi="Arial Narrow"/>
        </w:rPr>
        <w:t xml:space="preserve">, а Ростелеком заинтересован </w:t>
      </w:r>
      <w:r>
        <w:rPr>
          <w:rFonts w:ascii="Arial Narrow" w:hAnsi="Arial Narrow"/>
        </w:rPr>
        <w:t>оказывать</w:t>
      </w:r>
      <w:r w:rsidRPr="008C1D71">
        <w:rPr>
          <w:rFonts w:ascii="Arial Narrow" w:hAnsi="Arial Narrow"/>
        </w:rPr>
        <w:t xml:space="preserve"> в интересах Общества</w:t>
      </w:r>
      <w:r>
        <w:rPr>
          <w:rFonts w:ascii="Arial Narrow" w:hAnsi="Arial Narrow"/>
        </w:rPr>
        <w:t xml:space="preserve"> услуги</w:t>
      </w:r>
      <w:r w:rsidRPr="008C1D71">
        <w:rPr>
          <w:rFonts w:ascii="Arial Narrow" w:hAnsi="Arial Narrow"/>
        </w:rPr>
        <w:t xml:space="preserve">, </w:t>
      </w:r>
      <w:r>
        <w:rPr>
          <w:rFonts w:ascii="Arial Narrow" w:hAnsi="Arial Narrow"/>
        </w:rPr>
        <w:t>перечисленные в Приложении №1 к настоящему Договору (далее услуги)</w:t>
      </w:r>
      <w:r w:rsidRPr="00B43A17">
        <w:rPr>
          <w:rFonts w:ascii="Arial Narrow" w:hAnsi="Arial Narrow"/>
        </w:rPr>
        <w:t>.</w:t>
      </w:r>
    </w:p>
    <w:p w:rsidR="00D523F8" w:rsidRPr="00FF6DB8" w:rsidRDefault="00D523F8" w:rsidP="00D523F8">
      <w:pPr>
        <w:autoSpaceDE w:val="0"/>
        <w:autoSpaceDN w:val="0"/>
        <w:adjustRightInd w:val="0"/>
        <w:jc w:val="both"/>
        <w:rPr>
          <w:rFonts w:ascii="Arial Narrow" w:hAnsi="Arial Narrow"/>
          <w:bCs/>
        </w:rPr>
      </w:pPr>
      <w:r w:rsidRPr="00847872">
        <w:rPr>
          <w:rFonts w:ascii="Arial Narrow" w:hAnsi="Arial Narrow"/>
        </w:rPr>
        <w:tab/>
      </w:r>
      <w:r>
        <w:rPr>
          <w:rFonts w:ascii="Arial Narrow" w:hAnsi="Arial Narrow"/>
          <w:bCs/>
        </w:rPr>
        <w:t>П</w:t>
      </w:r>
      <w:r w:rsidRPr="00FF6DB8">
        <w:rPr>
          <w:rFonts w:ascii="Arial Narrow" w:hAnsi="Arial Narrow"/>
          <w:bCs/>
        </w:rPr>
        <w:t xml:space="preserve">редусмотренная настоящим Договором деятельность Ростелекома </w:t>
      </w:r>
      <w:r>
        <w:rPr>
          <w:rFonts w:ascii="Arial Narrow" w:hAnsi="Arial Narrow"/>
          <w:bCs/>
        </w:rPr>
        <w:t>в виде услуг финансового, бухгалтерского, кадрового (</w:t>
      </w:r>
      <w:r>
        <w:rPr>
          <w:rFonts w:ascii="Arial Narrow" w:hAnsi="Arial Narrow"/>
          <w:bCs/>
          <w:lang w:val="en-US"/>
        </w:rPr>
        <w:t>HR</w:t>
      </w:r>
      <w:r>
        <w:rPr>
          <w:rFonts w:ascii="Arial Narrow" w:hAnsi="Arial Narrow"/>
          <w:bCs/>
        </w:rPr>
        <w:t xml:space="preserve">) характера, </w:t>
      </w:r>
      <w:r w:rsidRPr="00762BD6">
        <w:rPr>
          <w:rFonts w:ascii="Arial Narrow" w:hAnsi="Arial Narrow"/>
          <w:bCs/>
        </w:rPr>
        <w:t>направлена на ведение учета, формирование отчетности и подготовку проектов документов в соответствии с информацией, полученной от Общества</w:t>
      </w:r>
      <w:r>
        <w:rPr>
          <w:rFonts w:ascii="Arial Narrow" w:hAnsi="Arial Narrow"/>
          <w:bCs/>
        </w:rPr>
        <w:t>;</w:t>
      </w:r>
      <w:r w:rsidRPr="00FF6DB8">
        <w:rPr>
          <w:rFonts w:ascii="Arial Narrow" w:hAnsi="Arial Narrow"/>
          <w:bCs/>
        </w:rPr>
        <w:t xml:space="preserve"> при этом Общество самостоятельно совершает </w:t>
      </w:r>
      <w:r>
        <w:rPr>
          <w:rFonts w:ascii="Arial Narrow" w:hAnsi="Arial Narrow"/>
          <w:bCs/>
        </w:rPr>
        <w:t xml:space="preserve">все </w:t>
      </w:r>
      <w:r w:rsidRPr="00FF6DB8">
        <w:rPr>
          <w:rFonts w:ascii="Arial Narrow" w:hAnsi="Arial Narrow"/>
          <w:bCs/>
        </w:rPr>
        <w:t>юридически значимые действия</w:t>
      </w:r>
      <w:r w:rsidRPr="00B22FC2">
        <w:rPr>
          <w:rFonts w:ascii="Arial Narrow" w:hAnsi="Arial Narrow"/>
          <w:bCs/>
        </w:rPr>
        <w:t xml:space="preserve"> </w:t>
      </w:r>
      <w:r>
        <w:rPr>
          <w:rFonts w:ascii="Arial Narrow" w:hAnsi="Arial Narrow"/>
          <w:bCs/>
        </w:rPr>
        <w:t>(е</w:t>
      </w:r>
      <w:r w:rsidRPr="00FF6DB8">
        <w:rPr>
          <w:rFonts w:ascii="Arial Narrow" w:hAnsi="Arial Narrow"/>
          <w:bCs/>
        </w:rPr>
        <w:t xml:space="preserve">сли иное прямо не </w:t>
      </w:r>
      <w:r>
        <w:rPr>
          <w:rFonts w:ascii="Arial Narrow" w:hAnsi="Arial Narrow"/>
          <w:bCs/>
        </w:rPr>
        <w:t>указано в условиях</w:t>
      </w:r>
      <w:r w:rsidRPr="00FF6DB8">
        <w:rPr>
          <w:rFonts w:ascii="Arial Narrow" w:hAnsi="Arial Narrow"/>
          <w:bCs/>
        </w:rPr>
        <w:t xml:space="preserve"> Приложени</w:t>
      </w:r>
      <w:r>
        <w:rPr>
          <w:rFonts w:ascii="Arial Narrow" w:hAnsi="Arial Narrow"/>
          <w:bCs/>
        </w:rPr>
        <w:t>й</w:t>
      </w:r>
      <w:r w:rsidRPr="00FF6DB8">
        <w:rPr>
          <w:rFonts w:ascii="Arial Narrow" w:hAnsi="Arial Narrow"/>
          <w:bCs/>
        </w:rPr>
        <w:t xml:space="preserve"> к настоящему Договору</w:t>
      </w:r>
      <w:r>
        <w:rPr>
          <w:rFonts w:ascii="Arial Narrow" w:hAnsi="Arial Narrow"/>
          <w:bCs/>
        </w:rPr>
        <w:t>)</w:t>
      </w:r>
      <w:r w:rsidRPr="00FF6DB8">
        <w:rPr>
          <w:rFonts w:ascii="Arial Narrow" w:hAnsi="Arial Narrow"/>
          <w:bCs/>
        </w:rPr>
        <w:t xml:space="preserve">, реализуя свои права и обязанности в качестве </w:t>
      </w:r>
      <w:r>
        <w:rPr>
          <w:rFonts w:ascii="Arial Narrow" w:hAnsi="Arial Narrow"/>
          <w:bCs/>
        </w:rPr>
        <w:t xml:space="preserve">хозяйствующего субъекта (налогоплательщика, </w:t>
      </w:r>
      <w:r w:rsidRPr="00FF6DB8">
        <w:rPr>
          <w:rFonts w:ascii="Arial Narrow" w:hAnsi="Arial Narrow"/>
          <w:bCs/>
        </w:rPr>
        <w:t>работодател</w:t>
      </w:r>
      <w:r>
        <w:rPr>
          <w:rFonts w:ascii="Arial Narrow" w:hAnsi="Arial Narrow"/>
          <w:bCs/>
        </w:rPr>
        <w:t xml:space="preserve">я в отношении своих работников и т.п.), </w:t>
      </w:r>
      <w:r w:rsidRPr="00FF6DB8">
        <w:rPr>
          <w:rFonts w:ascii="Arial Narrow" w:hAnsi="Arial Narrow"/>
          <w:bCs/>
        </w:rPr>
        <w:t>а Ростелеком не восполняет в соответствующей части волеизъявление Общества в о</w:t>
      </w:r>
      <w:r>
        <w:rPr>
          <w:rFonts w:ascii="Arial Narrow" w:hAnsi="Arial Narrow"/>
          <w:bCs/>
        </w:rPr>
        <w:t xml:space="preserve">тношении регулирования </w:t>
      </w:r>
      <w:r w:rsidRPr="00FF6DB8">
        <w:rPr>
          <w:rFonts w:ascii="Arial Narrow" w:hAnsi="Arial Narrow"/>
          <w:bCs/>
        </w:rPr>
        <w:t>правоотношений Общества</w:t>
      </w:r>
      <w:r>
        <w:rPr>
          <w:rFonts w:ascii="Arial Narrow" w:hAnsi="Arial Narrow"/>
          <w:bCs/>
        </w:rPr>
        <w:t xml:space="preserve"> с соответствующими третьими лицами</w:t>
      </w:r>
      <w:r w:rsidRPr="00FF6DB8">
        <w:rPr>
          <w:rFonts w:ascii="Arial Narrow" w:hAnsi="Arial Narrow"/>
          <w:bCs/>
        </w:rPr>
        <w:t>.</w:t>
      </w:r>
    </w:p>
    <w:p w:rsidR="00D523F8" w:rsidRDefault="00D523F8" w:rsidP="00D523F8">
      <w:pPr>
        <w:autoSpaceDE w:val="0"/>
        <w:autoSpaceDN w:val="0"/>
        <w:adjustRightInd w:val="0"/>
        <w:jc w:val="both"/>
        <w:rPr>
          <w:rFonts w:ascii="Arial Narrow" w:hAnsi="Arial Narrow"/>
          <w:b/>
          <w:bCs/>
        </w:rPr>
      </w:pPr>
    </w:p>
    <w:p w:rsidR="00D523F8" w:rsidRDefault="00D523F8" w:rsidP="00D523F8">
      <w:pPr>
        <w:autoSpaceDE w:val="0"/>
        <w:autoSpaceDN w:val="0"/>
        <w:adjustRightInd w:val="0"/>
        <w:jc w:val="both"/>
        <w:rPr>
          <w:rFonts w:ascii="Arial Narrow" w:hAnsi="Arial Narrow"/>
          <w:b/>
          <w:bCs/>
        </w:rPr>
      </w:pPr>
      <w:r w:rsidRPr="00B43A17">
        <w:rPr>
          <w:rFonts w:ascii="Arial Narrow" w:hAnsi="Arial Narrow"/>
          <w:b/>
          <w:bCs/>
        </w:rPr>
        <w:t>Термины и определения:</w:t>
      </w:r>
    </w:p>
    <w:p w:rsidR="00D523F8" w:rsidRPr="00B43A17" w:rsidRDefault="00D523F8" w:rsidP="00D523F8">
      <w:pPr>
        <w:autoSpaceDE w:val="0"/>
        <w:autoSpaceDN w:val="0"/>
        <w:adjustRightInd w:val="0"/>
        <w:jc w:val="both"/>
        <w:rPr>
          <w:rFonts w:ascii="Arial Narrow" w:hAnsi="Arial Narrow"/>
          <w:b/>
          <w:bCs/>
        </w:rPr>
      </w:pP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rPr>
        <w:t xml:space="preserve"> «Договор»</w:t>
      </w:r>
      <w:r w:rsidRPr="00B43A17">
        <w:rPr>
          <w:rFonts w:ascii="Arial Narrow" w:hAnsi="Arial Narrow"/>
        </w:rPr>
        <w:t xml:space="preserve"> означает настоящий Договор вместе со всеми Приложениями, изменениями, дополнениями и дополнительными соглашениями к нему, а также иными документами, включая односторонние, являющимися неотъемлемой частью Договора в силу его условий.</w:t>
      </w: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rPr>
        <w:t>«Отчетный период»</w:t>
      </w:r>
      <w:r w:rsidRPr="00B43A17">
        <w:rPr>
          <w:rFonts w:ascii="Arial Narrow" w:hAnsi="Arial Narrow"/>
        </w:rPr>
        <w:t xml:space="preserve"> означает период продолжительностью в один календарный месяц, в котором Ростелеком </w:t>
      </w:r>
      <w:r>
        <w:rPr>
          <w:rFonts w:ascii="Arial Narrow" w:hAnsi="Arial Narrow"/>
        </w:rPr>
        <w:t>оказал соответствующие услуги</w:t>
      </w:r>
      <w:r w:rsidRPr="00B43A17">
        <w:rPr>
          <w:rFonts w:ascii="Arial Narrow" w:hAnsi="Arial Narrow"/>
        </w:rPr>
        <w:t>, предусмотренн</w:t>
      </w:r>
      <w:r>
        <w:rPr>
          <w:rFonts w:ascii="Arial Narrow" w:hAnsi="Arial Narrow"/>
        </w:rPr>
        <w:t>ые</w:t>
      </w:r>
      <w:r w:rsidRPr="00B43A17">
        <w:rPr>
          <w:rFonts w:ascii="Arial Narrow" w:hAnsi="Arial Narrow"/>
        </w:rPr>
        <w:t xml:space="preserve"> настоящим Договором. </w:t>
      </w: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b/>
          <w:bCs/>
        </w:rPr>
        <w:t xml:space="preserve">«Расчетный период» </w:t>
      </w:r>
      <w:r w:rsidRPr="00B43A17">
        <w:rPr>
          <w:rFonts w:ascii="Arial Narrow" w:hAnsi="Arial Narrow"/>
        </w:rPr>
        <w:t>- календарный месяц, следующий за Отчетным периодом.</w:t>
      </w:r>
    </w:p>
    <w:p w:rsidR="00D523F8" w:rsidRDefault="00D523F8" w:rsidP="00D523F8">
      <w:pPr>
        <w:autoSpaceDE w:val="0"/>
        <w:autoSpaceDN w:val="0"/>
        <w:adjustRightInd w:val="0"/>
        <w:spacing w:after="240"/>
        <w:jc w:val="both"/>
        <w:rPr>
          <w:rFonts w:ascii="Arial Narrow" w:hAnsi="Arial Narrow"/>
          <w:b/>
        </w:rPr>
      </w:pPr>
    </w:p>
    <w:p w:rsidR="00D523F8" w:rsidRPr="00B43A17" w:rsidRDefault="00D523F8" w:rsidP="00D523F8">
      <w:pPr>
        <w:autoSpaceDE w:val="0"/>
        <w:autoSpaceDN w:val="0"/>
        <w:adjustRightInd w:val="0"/>
        <w:spacing w:after="240"/>
        <w:jc w:val="both"/>
        <w:rPr>
          <w:rFonts w:ascii="Arial Narrow" w:hAnsi="Arial Narrow"/>
        </w:rPr>
      </w:pPr>
      <w:r w:rsidRPr="00B43A17">
        <w:rPr>
          <w:rFonts w:ascii="Arial Narrow" w:hAnsi="Arial Narrow"/>
          <w:b/>
        </w:rPr>
        <w:t>1</w:t>
      </w:r>
      <w:r w:rsidRPr="00B43A17">
        <w:rPr>
          <w:rFonts w:ascii="Arial Narrow" w:hAnsi="Arial Narrow"/>
        </w:rPr>
        <w:t xml:space="preserve">. </w:t>
      </w:r>
      <w:r w:rsidRPr="00B43A17">
        <w:rPr>
          <w:rFonts w:ascii="Arial Narrow" w:hAnsi="Arial Narrow"/>
          <w:b/>
          <w:bCs/>
        </w:rPr>
        <w:t>ПРЕДМЕТ ДОГОВОРА</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1.1. Ростелеком обязуется </w:t>
      </w:r>
      <w:r>
        <w:rPr>
          <w:rFonts w:ascii="Arial Narrow" w:hAnsi="Arial Narrow"/>
        </w:rPr>
        <w:t xml:space="preserve">по заданию Общества </w:t>
      </w:r>
      <w:r w:rsidRPr="009E33FF">
        <w:rPr>
          <w:rFonts w:ascii="Arial Narrow" w:hAnsi="Arial Narrow"/>
        </w:rPr>
        <w:t>оказывать Обществу услуги</w:t>
      </w:r>
      <w:r>
        <w:rPr>
          <w:rFonts w:ascii="Arial Narrow" w:hAnsi="Arial Narrow"/>
        </w:rPr>
        <w:t xml:space="preserve"> </w:t>
      </w:r>
      <w:r w:rsidRPr="00B43A17">
        <w:rPr>
          <w:rFonts w:ascii="Arial Narrow" w:hAnsi="Arial Narrow"/>
        </w:rPr>
        <w:t>в объеме и порядке согласно условиям настоящего Договора.</w:t>
      </w:r>
      <w:r w:rsidRPr="001D3335">
        <w:rPr>
          <w:rFonts w:ascii="Arial Narrow" w:hAnsi="Arial Narrow"/>
        </w:rPr>
        <w:t xml:space="preserve"> </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1.2. Особенности отдельных услуг, в том числе п</w:t>
      </w:r>
      <w:r w:rsidRPr="00D92E94">
        <w:rPr>
          <w:rFonts w:ascii="Arial Narrow" w:hAnsi="Arial Narrow"/>
        </w:rPr>
        <w:t>орядок</w:t>
      </w:r>
      <w:r>
        <w:rPr>
          <w:rFonts w:ascii="Arial Narrow" w:hAnsi="Arial Narrow"/>
        </w:rPr>
        <w:t>, сроки и иные условия</w:t>
      </w:r>
      <w:r w:rsidRPr="00D92E94">
        <w:rPr>
          <w:rFonts w:ascii="Arial Narrow" w:hAnsi="Arial Narrow"/>
        </w:rPr>
        <w:t xml:space="preserve"> выполнения предусмотренных настоящим </w:t>
      </w:r>
      <w:r>
        <w:rPr>
          <w:rFonts w:ascii="Arial Narrow" w:hAnsi="Arial Narrow"/>
        </w:rPr>
        <w:t>Д</w:t>
      </w:r>
      <w:r w:rsidRPr="00D92E94">
        <w:rPr>
          <w:rFonts w:ascii="Arial Narrow" w:hAnsi="Arial Narrow"/>
        </w:rPr>
        <w:t xml:space="preserve">оговором </w:t>
      </w:r>
      <w:r>
        <w:rPr>
          <w:rFonts w:ascii="Arial Narrow" w:hAnsi="Arial Narrow"/>
        </w:rPr>
        <w:t>услуг фиксируются Сторонами в приложениях к настоящему Договору</w:t>
      </w:r>
      <w:r w:rsidRPr="00D92E94">
        <w:rPr>
          <w:rFonts w:ascii="Arial Narrow" w:hAnsi="Arial Narrow"/>
        </w:rPr>
        <w:t>.</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1.</w:t>
      </w:r>
      <w:r>
        <w:rPr>
          <w:rFonts w:ascii="Arial Narrow" w:hAnsi="Arial Narrow"/>
        </w:rPr>
        <w:t>3</w:t>
      </w:r>
      <w:r w:rsidRPr="00B43A17">
        <w:rPr>
          <w:rFonts w:ascii="Arial Narrow" w:hAnsi="Arial Narrow"/>
        </w:rPr>
        <w:t xml:space="preserve">. </w:t>
      </w:r>
      <w:r w:rsidR="00E15888">
        <w:rPr>
          <w:rFonts w:ascii="Arial Narrow" w:hAnsi="Arial Narrow"/>
        </w:rPr>
        <w:t xml:space="preserve">При наличии соответствующего письменного поручения, </w:t>
      </w:r>
      <w:r w:rsidRPr="00B43A17">
        <w:rPr>
          <w:rFonts w:ascii="Arial Narrow" w:hAnsi="Arial Narrow"/>
        </w:rPr>
        <w:t xml:space="preserve">Ростелеком </w:t>
      </w:r>
      <w:r>
        <w:rPr>
          <w:rFonts w:ascii="Arial Narrow" w:hAnsi="Arial Narrow"/>
        </w:rPr>
        <w:t>в целях оказания услуг</w:t>
      </w:r>
      <w:r w:rsidRPr="00B43A17">
        <w:rPr>
          <w:rFonts w:ascii="Arial Narrow" w:hAnsi="Arial Narrow"/>
        </w:rPr>
        <w:t xml:space="preserve"> </w:t>
      </w:r>
      <w:r>
        <w:rPr>
          <w:rFonts w:ascii="Arial Narrow" w:hAnsi="Arial Narrow"/>
        </w:rPr>
        <w:t xml:space="preserve">может </w:t>
      </w:r>
      <w:r w:rsidRPr="00B43A17">
        <w:rPr>
          <w:rFonts w:ascii="Arial Narrow" w:hAnsi="Arial Narrow"/>
        </w:rPr>
        <w:t xml:space="preserve">от имени и за счет Общества совершать юридические и </w:t>
      </w:r>
      <w:r>
        <w:rPr>
          <w:rFonts w:ascii="Arial Narrow" w:hAnsi="Arial Narrow"/>
        </w:rPr>
        <w:t>фактические</w:t>
      </w:r>
      <w:r w:rsidRPr="00B43A17">
        <w:rPr>
          <w:rFonts w:ascii="Arial Narrow" w:hAnsi="Arial Narrow"/>
        </w:rPr>
        <w:t xml:space="preserve"> действия, в том числе по заключению и исполнению сделок с третьими лицами. </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lastRenderedPageBreak/>
        <w:t>1.</w:t>
      </w:r>
      <w:r>
        <w:rPr>
          <w:rFonts w:ascii="Arial Narrow" w:hAnsi="Arial Narrow"/>
        </w:rPr>
        <w:t>4</w:t>
      </w:r>
      <w:r w:rsidRPr="00B43A17">
        <w:rPr>
          <w:rFonts w:ascii="Arial Narrow" w:hAnsi="Arial Narrow"/>
        </w:rPr>
        <w:t xml:space="preserve">. В целях </w:t>
      </w:r>
      <w:r>
        <w:rPr>
          <w:rFonts w:ascii="Arial Narrow" w:hAnsi="Arial Narrow"/>
        </w:rPr>
        <w:t>оказания услуг</w:t>
      </w:r>
      <w:r w:rsidRPr="00B43A17">
        <w:rPr>
          <w:rFonts w:ascii="Arial Narrow" w:hAnsi="Arial Narrow"/>
        </w:rPr>
        <w:t xml:space="preserve"> по настоящему Договору</w:t>
      </w:r>
      <w:r>
        <w:rPr>
          <w:rFonts w:ascii="Arial Narrow" w:hAnsi="Arial Narrow"/>
        </w:rPr>
        <w:t xml:space="preserve"> </w:t>
      </w:r>
      <w:r w:rsidRPr="00B43A17">
        <w:rPr>
          <w:rFonts w:ascii="Arial Narrow" w:hAnsi="Arial Narrow"/>
        </w:rPr>
        <w:t>Ростелеком вправе</w:t>
      </w:r>
      <w:r>
        <w:rPr>
          <w:rFonts w:ascii="Arial Narrow" w:hAnsi="Arial Narrow"/>
        </w:rPr>
        <w:t xml:space="preserve"> по согласованию с Обществом</w:t>
      </w:r>
      <w:r w:rsidRPr="00B43A17">
        <w:rPr>
          <w:rFonts w:ascii="Arial Narrow" w:hAnsi="Arial Narrow"/>
        </w:rPr>
        <w:t xml:space="preserve"> привлекать третьих ли</w:t>
      </w:r>
      <w:r>
        <w:rPr>
          <w:rFonts w:ascii="Arial Narrow" w:hAnsi="Arial Narrow"/>
        </w:rPr>
        <w:t>ц</w:t>
      </w:r>
      <w:r w:rsidRPr="00B43A17">
        <w:rPr>
          <w:rFonts w:ascii="Arial Narrow" w:hAnsi="Arial Narrow"/>
        </w:rPr>
        <w:t xml:space="preserve">, оставаясь ответственным перед Обществом за их действия, как за свои собственные. </w:t>
      </w:r>
    </w:p>
    <w:p w:rsidR="00D523F8"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1.5. Дата начала и окончания </w:t>
      </w:r>
      <w:r>
        <w:rPr>
          <w:rFonts w:ascii="Arial Narrow" w:hAnsi="Arial Narrow"/>
        </w:rPr>
        <w:t>оказания услуг</w:t>
      </w:r>
      <w:r w:rsidRPr="00B43A17">
        <w:rPr>
          <w:rFonts w:ascii="Arial Narrow" w:hAnsi="Arial Narrow"/>
        </w:rPr>
        <w:t xml:space="preserve"> в рамках настоящего Договора согласовывается Сторонами в соответствии с п. 2.5.</w:t>
      </w:r>
      <w:r>
        <w:rPr>
          <w:rFonts w:ascii="Arial Narrow" w:hAnsi="Arial Narrow"/>
        </w:rPr>
        <w:t>4</w:t>
      </w:r>
      <w:r w:rsidRPr="00B43A17">
        <w:rPr>
          <w:rFonts w:ascii="Arial Narrow" w:hAnsi="Arial Narrow"/>
        </w:rPr>
        <w:t xml:space="preserve">. настоящего Договора. </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 xml:space="preserve">1.6. Перечень услуг, оказываемых в соответствии с настоящим Договором, приведен в Приложении №1 к настоящему Договору. Вместе с тем, Стороны договорились о том, что в случаях, предусмотренных настоящим Договором (в том числе приложениями к нему), </w:t>
      </w:r>
      <w:r w:rsidR="006C7101">
        <w:rPr>
          <w:rFonts w:ascii="Arial Narrow" w:hAnsi="Arial Narrow"/>
        </w:rPr>
        <w:t xml:space="preserve">и при наличии соответствующего письменного поручения </w:t>
      </w:r>
      <w:r>
        <w:rPr>
          <w:rFonts w:ascii="Arial Narrow" w:hAnsi="Arial Narrow"/>
        </w:rPr>
        <w:t>при оказании услуг может осуществляться выполнение действий от имени и за счет Общества.</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1.7. В</w:t>
      </w:r>
      <w:r w:rsidRPr="00A81DFB">
        <w:rPr>
          <w:rFonts w:ascii="Arial Narrow" w:hAnsi="Arial Narrow"/>
        </w:rPr>
        <w:t xml:space="preserve">о всех случаях, когда </w:t>
      </w:r>
      <w:r>
        <w:rPr>
          <w:rFonts w:ascii="Arial Narrow" w:hAnsi="Arial Narrow"/>
        </w:rPr>
        <w:t xml:space="preserve">Ростелеком </w:t>
      </w:r>
      <w:r w:rsidRPr="00A81DFB">
        <w:rPr>
          <w:rFonts w:ascii="Arial Narrow" w:hAnsi="Arial Narrow"/>
        </w:rPr>
        <w:t xml:space="preserve">при </w:t>
      </w:r>
      <w:r>
        <w:rPr>
          <w:rFonts w:ascii="Arial Narrow" w:hAnsi="Arial Narrow"/>
        </w:rPr>
        <w:t>исполнении обязательств</w:t>
      </w:r>
      <w:r w:rsidRPr="00A81DFB">
        <w:rPr>
          <w:rFonts w:ascii="Arial Narrow" w:hAnsi="Arial Narrow"/>
        </w:rPr>
        <w:t xml:space="preserve">, предусмотренных </w:t>
      </w:r>
      <w:r>
        <w:rPr>
          <w:rFonts w:ascii="Arial Narrow" w:hAnsi="Arial Narrow"/>
        </w:rPr>
        <w:t xml:space="preserve">настоящим </w:t>
      </w:r>
      <w:r w:rsidRPr="00A81DFB">
        <w:rPr>
          <w:rFonts w:ascii="Arial Narrow" w:hAnsi="Arial Narrow"/>
        </w:rPr>
        <w:t>Договором, требуется правовая оценка/экспертиза/заключение</w:t>
      </w:r>
      <w:r>
        <w:rPr>
          <w:rFonts w:ascii="Arial Narrow" w:hAnsi="Arial Narrow"/>
        </w:rPr>
        <w:t>/консультация</w:t>
      </w:r>
      <w:r w:rsidRPr="00A81DFB">
        <w:rPr>
          <w:rFonts w:ascii="Arial Narrow" w:hAnsi="Arial Narrow"/>
        </w:rPr>
        <w:t xml:space="preserve"> и т.п.</w:t>
      </w:r>
      <w:r>
        <w:rPr>
          <w:rFonts w:ascii="Arial Narrow" w:hAnsi="Arial Narrow"/>
        </w:rPr>
        <w:t>,</w:t>
      </w:r>
      <w:r w:rsidRPr="00A81DFB">
        <w:rPr>
          <w:rFonts w:ascii="Arial Narrow" w:hAnsi="Arial Narrow"/>
        </w:rPr>
        <w:t xml:space="preserve"> Ростелеком обращается с соответствующим запросом в Общество. </w:t>
      </w:r>
      <w:r>
        <w:rPr>
          <w:rFonts w:ascii="Arial Narrow" w:hAnsi="Arial Narrow"/>
        </w:rPr>
        <w:t>В</w:t>
      </w:r>
      <w:r w:rsidRPr="00A81DFB">
        <w:rPr>
          <w:rFonts w:ascii="Arial Narrow" w:hAnsi="Arial Narrow"/>
        </w:rPr>
        <w:t xml:space="preserve">о всех случаях, когда исполнение обязательств, предусмотренных условиями Договора, предполагает заключение в интересах Общества Договоров, правовое сопровождение </w:t>
      </w:r>
      <w:r>
        <w:rPr>
          <w:rFonts w:ascii="Arial Narrow" w:hAnsi="Arial Narrow"/>
        </w:rPr>
        <w:t xml:space="preserve">и хранение </w:t>
      </w:r>
      <w:r w:rsidRPr="00A81DFB">
        <w:rPr>
          <w:rFonts w:ascii="Arial Narrow" w:hAnsi="Arial Narrow"/>
        </w:rPr>
        <w:t>таких договоров осуществляет Общество.</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 xml:space="preserve">1.8. </w:t>
      </w:r>
      <w:r w:rsidRPr="00562C75">
        <w:rPr>
          <w:rFonts w:ascii="Arial Narrow" w:hAnsi="Arial Narrow"/>
        </w:rPr>
        <w:t>При оказании услуг по настоящему Договору Стороны</w:t>
      </w:r>
      <w:r>
        <w:rPr>
          <w:rFonts w:ascii="Arial Narrow" w:hAnsi="Arial Narrow"/>
        </w:rPr>
        <w:t xml:space="preserve"> </w:t>
      </w:r>
      <w:r w:rsidRPr="00562C75">
        <w:rPr>
          <w:rFonts w:ascii="Arial Narrow" w:hAnsi="Arial Narrow"/>
        </w:rPr>
        <w:t>в необходимых случаях (в части условий, прямо не урегулированных настоящим Договором,</w:t>
      </w:r>
      <w:r>
        <w:rPr>
          <w:rFonts w:ascii="Arial Narrow" w:hAnsi="Arial Narrow"/>
        </w:rPr>
        <w:t xml:space="preserve"> </w:t>
      </w:r>
      <w:r w:rsidRPr="00562C75">
        <w:rPr>
          <w:rFonts w:ascii="Arial Narrow" w:hAnsi="Arial Narrow"/>
        </w:rPr>
        <w:t>и при невозможности однозначно определить порядок взаимодействия Сторон в целях исполнения настоящего Договора) руководствуются действующими на соответствующий момент регламентами Ростелекома, определяющими порядок ведения Ростелекомом в собственных целях деятельности,</w:t>
      </w:r>
      <w:r>
        <w:rPr>
          <w:rFonts w:ascii="Arial Narrow" w:hAnsi="Arial Narrow"/>
        </w:rPr>
        <w:t xml:space="preserve"> </w:t>
      </w:r>
      <w:r w:rsidRPr="00562C75">
        <w:rPr>
          <w:rFonts w:ascii="Arial Narrow" w:hAnsi="Arial Narrow"/>
        </w:rPr>
        <w:t>аналогичной видам деятельности, перечисленным в Приложении №</w:t>
      </w:r>
      <w:r>
        <w:rPr>
          <w:rFonts w:ascii="Arial Narrow" w:hAnsi="Arial Narrow"/>
        </w:rPr>
        <w:t xml:space="preserve"> 6.1 - 6.</w:t>
      </w:r>
      <w:r w:rsidR="00A025AF">
        <w:rPr>
          <w:rFonts w:ascii="Arial Narrow" w:hAnsi="Arial Narrow"/>
        </w:rPr>
        <w:t>4</w:t>
      </w:r>
      <w:r w:rsidRPr="00562C75">
        <w:rPr>
          <w:rFonts w:ascii="Arial Narrow" w:hAnsi="Arial Narrow"/>
        </w:rPr>
        <w:t xml:space="preserve"> к настоящему Договору.</w:t>
      </w:r>
      <w:r>
        <w:rPr>
          <w:rFonts w:ascii="Arial Narrow" w:hAnsi="Arial Narrow"/>
        </w:rPr>
        <w:t xml:space="preserve"> При этом Ростелеком на основании письменного запроса Общества обязуется предоставить Обществу копии соответствующих применяемых регламентов Ростелекома в течение 5 (пяти) календарных дней с момента получения соответствующего запроса. </w:t>
      </w:r>
    </w:p>
    <w:p w:rsidR="00D523F8" w:rsidRPr="007F40FA" w:rsidRDefault="00D523F8" w:rsidP="00B51B80">
      <w:pPr>
        <w:autoSpaceDE w:val="0"/>
        <w:autoSpaceDN w:val="0"/>
        <w:adjustRightInd w:val="0"/>
        <w:ind w:firstLine="426"/>
        <w:jc w:val="both"/>
        <w:rPr>
          <w:rFonts w:ascii="Arial Narrow" w:hAnsi="Arial Narrow"/>
        </w:rPr>
      </w:pPr>
      <w:r>
        <w:rPr>
          <w:rFonts w:ascii="Arial Narrow" w:hAnsi="Arial Narrow"/>
        </w:rPr>
        <w:t>1.9.</w:t>
      </w:r>
      <w:r w:rsidR="00B51B80">
        <w:rPr>
          <w:rFonts w:ascii="Arial Narrow" w:hAnsi="Arial Narrow"/>
        </w:rPr>
        <w:t xml:space="preserve"> </w:t>
      </w:r>
      <w:r w:rsidRPr="007F40FA">
        <w:rPr>
          <w:rFonts w:ascii="Arial Narrow" w:hAnsi="Arial Narrow"/>
        </w:rPr>
        <w:t xml:space="preserve">Стороны осуществляют непосредственное взаимодействие через </w:t>
      </w:r>
      <w:r>
        <w:rPr>
          <w:rFonts w:ascii="Arial Narrow" w:hAnsi="Arial Narrow"/>
        </w:rPr>
        <w:t>своих представителей</w:t>
      </w:r>
      <w:r w:rsidRPr="007F40FA">
        <w:rPr>
          <w:rFonts w:ascii="Arial Narrow" w:hAnsi="Arial Narrow"/>
        </w:rPr>
        <w:t xml:space="preserve"> по вопросам, связанным с исполнением настоящего Договора (включая вопросы, связанные с расчетами, ведение расчетов, оформление и подписание предусмотренных настоящим Договором актов, расчетных документов), если такое взаимодействие по конкретному виду деятельности, осуществляемому Ростелеком</w:t>
      </w:r>
      <w:r w:rsidR="00D44591">
        <w:rPr>
          <w:rFonts w:ascii="Arial Narrow" w:hAnsi="Arial Narrow"/>
        </w:rPr>
        <w:t>ом</w:t>
      </w:r>
      <w:r w:rsidRPr="007F40FA">
        <w:rPr>
          <w:rFonts w:ascii="Arial Narrow" w:hAnsi="Arial Narrow"/>
        </w:rPr>
        <w:t xml:space="preserve"> по настоящему Договору, прямо установлено условиями Приложения №</w:t>
      </w:r>
      <w:r w:rsidR="00D44591">
        <w:rPr>
          <w:rFonts w:ascii="Arial Narrow" w:hAnsi="Arial Narrow"/>
        </w:rPr>
        <w:t xml:space="preserve"> </w:t>
      </w:r>
      <w:r>
        <w:rPr>
          <w:rFonts w:ascii="Arial Narrow" w:hAnsi="Arial Narrow"/>
        </w:rPr>
        <w:t>6</w:t>
      </w:r>
      <w:r w:rsidR="00D44591">
        <w:rPr>
          <w:rFonts w:ascii="Arial Narrow" w:hAnsi="Arial Narrow"/>
        </w:rPr>
        <w:t>.1 - 6.</w:t>
      </w:r>
      <w:r w:rsidR="006D4A6B">
        <w:rPr>
          <w:rFonts w:ascii="Arial Narrow" w:hAnsi="Arial Narrow"/>
        </w:rPr>
        <w:t>3</w:t>
      </w:r>
      <w:r w:rsidRPr="007F40FA">
        <w:rPr>
          <w:rFonts w:ascii="Arial Narrow" w:hAnsi="Arial Narrow"/>
        </w:rPr>
        <w:t xml:space="preserve"> к настоящему Договору. </w:t>
      </w:r>
      <w:r>
        <w:rPr>
          <w:rFonts w:ascii="Arial Narrow" w:hAnsi="Arial Narrow"/>
        </w:rPr>
        <w:t>Р</w:t>
      </w:r>
      <w:r w:rsidRPr="007F40FA">
        <w:rPr>
          <w:rFonts w:ascii="Arial Narrow" w:hAnsi="Arial Narrow"/>
        </w:rPr>
        <w:t xml:space="preserve">еквизиты и контактные данные </w:t>
      </w:r>
      <w:r>
        <w:rPr>
          <w:rFonts w:ascii="Arial Narrow" w:hAnsi="Arial Narrow"/>
        </w:rPr>
        <w:t>представителей</w:t>
      </w:r>
      <w:r w:rsidRPr="007F40FA">
        <w:rPr>
          <w:rFonts w:ascii="Arial Narrow" w:hAnsi="Arial Narrow"/>
        </w:rPr>
        <w:t xml:space="preserve"> Сторон указаны в Приложении №</w:t>
      </w:r>
      <w:r>
        <w:rPr>
          <w:rFonts w:ascii="Arial Narrow" w:hAnsi="Arial Narrow"/>
        </w:rPr>
        <w:t xml:space="preserve">3 </w:t>
      </w:r>
      <w:r w:rsidRPr="007F40FA">
        <w:rPr>
          <w:rFonts w:ascii="Arial Narrow" w:hAnsi="Arial Narrow"/>
        </w:rPr>
        <w:t xml:space="preserve">к настоящему Договору. </w:t>
      </w:r>
    </w:p>
    <w:p w:rsidR="00146A66" w:rsidRDefault="00146A66" w:rsidP="00B51B80">
      <w:pPr>
        <w:autoSpaceDE w:val="0"/>
        <w:autoSpaceDN w:val="0"/>
        <w:adjustRightInd w:val="0"/>
        <w:ind w:firstLine="426"/>
        <w:jc w:val="both"/>
        <w:rPr>
          <w:rFonts w:ascii="Arial Narrow" w:hAnsi="Arial Narrow"/>
        </w:rPr>
      </w:pPr>
      <w:r>
        <w:rPr>
          <w:rFonts w:ascii="Arial Narrow" w:hAnsi="Arial Narrow"/>
        </w:rPr>
        <w:t>Обмен корреспонденцией, связанный с в</w:t>
      </w:r>
      <w:r w:rsidRPr="007F40FA">
        <w:rPr>
          <w:rFonts w:ascii="Arial Narrow" w:hAnsi="Arial Narrow"/>
        </w:rPr>
        <w:t>несение</w:t>
      </w:r>
      <w:r>
        <w:rPr>
          <w:rFonts w:ascii="Arial Narrow" w:hAnsi="Arial Narrow"/>
        </w:rPr>
        <w:t>м</w:t>
      </w:r>
      <w:r w:rsidRPr="007F40FA">
        <w:rPr>
          <w:rFonts w:ascii="Arial Narrow" w:hAnsi="Arial Narrow"/>
        </w:rPr>
        <w:t xml:space="preserve"> изменений, дополнений в настоящий</w:t>
      </w:r>
      <w:r>
        <w:rPr>
          <w:rFonts w:ascii="Arial Narrow" w:hAnsi="Arial Narrow"/>
        </w:rPr>
        <w:t xml:space="preserve"> Договор или Приложения к нему,</w:t>
      </w:r>
      <w:r w:rsidRPr="007F40FA">
        <w:rPr>
          <w:rFonts w:ascii="Arial Narrow" w:hAnsi="Arial Narrow"/>
        </w:rPr>
        <w:t xml:space="preserve"> осуществляется по адресам, указанным в Разделе 11 настоящего Договора (в отношении Ростелеком используется указанный в Разделе 11 почтовый адрес).</w:t>
      </w:r>
    </w:p>
    <w:p w:rsidR="00D523F8" w:rsidRDefault="00D523F8" w:rsidP="00D523F8">
      <w:pPr>
        <w:autoSpaceDE w:val="0"/>
        <w:autoSpaceDN w:val="0"/>
        <w:adjustRightInd w:val="0"/>
        <w:ind w:firstLine="708"/>
        <w:jc w:val="both"/>
        <w:rPr>
          <w:rFonts w:ascii="Arial Narrow" w:hAnsi="Arial Narrow"/>
        </w:rPr>
      </w:pPr>
    </w:p>
    <w:p w:rsidR="00D523F8" w:rsidRDefault="00D523F8" w:rsidP="00D523F8">
      <w:pPr>
        <w:autoSpaceDE w:val="0"/>
        <w:autoSpaceDN w:val="0"/>
        <w:adjustRightInd w:val="0"/>
        <w:spacing w:before="240"/>
        <w:rPr>
          <w:rFonts w:ascii="Arial Narrow" w:hAnsi="Arial Narrow"/>
          <w:b/>
          <w:bCs/>
        </w:rPr>
      </w:pPr>
      <w:r w:rsidRPr="00B43A17">
        <w:rPr>
          <w:rFonts w:ascii="Arial Narrow" w:hAnsi="Arial Narrow"/>
          <w:b/>
          <w:bCs/>
        </w:rPr>
        <w:t>2. ПРАВА И ОБЯЗАННОСТИ СТОРОН</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2.1. Ростелеком обязуется:</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color w:val="000000"/>
        </w:rPr>
        <w:t>2.1.1.</w:t>
      </w:r>
      <w:r w:rsidRPr="00B43A17">
        <w:rPr>
          <w:rFonts w:ascii="Arial Narrow" w:hAnsi="Arial Narrow"/>
          <w:i/>
          <w:iCs/>
          <w:spacing w:val="4"/>
        </w:rPr>
        <w:t xml:space="preserve"> </w:t>
      </w:r>
      <w:r w:rsidRPr="00B43A17">
        <w:rPr>
          <w:rFonts w:ascii="Arial Narrow" w:hAnsi="Arial Narrow"/>
          <w:iCs/>
          <w:spacing w:val="4"/>
        </w:rPr>
        <w:t xml:space="preserve">Осуществлять свою деятельность по настоящему Договору в строгом соответствии с </w:t>
      </w:r>
      <w:r>
        <w:rPr>
          <w:rFonts w:ascii="Arial Narrow" w:hAnsi="Arial Narrow"/>
          <w:iCs/>
          <w:spacing w:val="4"/>
        </w:rPr>
        <w:t xml:space="preserve">заданиями </w:t>
      </w:r>
      <w:r w:rsidRPr="00B43A17">
        <w:rPr>
          <w:rFonts w:ascii="Arial Narrow" w:hAnsi="Arial Narrow"/>
          <w:iCs/>
          <w:spacing w:val="4"/>
        </w:rPr>
        <w:t>Общества и в пределах полномочий, определяемых выданными в рамках настоящего Договора доверенностями.</w:t>
      </w:r>
      <w:r w:rsidRPr="00B43A17">
        <w:rPr>
          <w:rFonts w:ascii="Arial Narrow" w:hAnsi="Arial Narrow"/>
          <w:highlight w:val="yell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При выполнении принятых по настоящему Договору обязательств Ростелеком руководствуется действующим законодательством</w:t>
      </w:r>
      <w:r>
        <w:rPr>
          <w:rFonts w:ascii="Arial Narrow" w:hAnsi="Arial Narrow"/>
        </w:rPr>
        <w:t xml:space="preserve"> и</w:t>
      </w:r>
      <w:r w:rsidRPr="00B43A17">
        <w:rPr>
          <w:rFonts w:ascii="Arial Narrow" w:hAnsi="Arial Narrow"/>
        </w:rPr>
        <w:t xml:space="preserve"> условиями настоящего Договора. В случае отсутствия в настоящем Договоре указания на объем </w:t>
      </w:r>
      <w:r>
        <w:rPr>
          <w:rFonts w:ascii="Arial Narrow" w:hAnsi="Arial Narrow"/>
        </w:rPr>
        <w:t xml:space="preserve">оказания услуг и/или способ выполнения обязательства если при этом объем оказания услуг и/или способ выполнения обязательства очевидно не следует из содержания норм действующего законодательства Российской Федерации и условий настоящего Договора, а оказание услуг в отсутствие указанной информации может привести к возникновению рисков причинения убытков Ростелекому или Обществу, а также привлечения Общества, Ростелекома и (или) их должностных лиц к публично-правовой ответственности </w:t>
      </w:r>
      <w:r w:rsidRPr="00B43A17">
        <w:rPr>
          <w:rFonts w:ascii="Arial Narrow" w:hAnsi="Arial Narrow"/>
        </w:rPr>
        <w:t>Ростелеком</w:t>
      </w:r>
      <w:r w:rsidR="00D44591">
        <w:rPr>
          <w:rFonts w:ascii="Arial Narrow" w:hAnsi="Arial Narrow"/>
        </w:rPr>
        <w:t>а</w:t>
      </w:r>
      <w:r>
        <w:rPr>
          <w:rFonts w:ascii="Arial Narrow" w:hAnsi="Arial Narrow"/>
        </w:rPr>
        <w:t xml:space="preserve"> при условии направления письменного запроса в Общество по контактным данным, указанным в Приложении № 3, </w:t>
      </w:r>
      <w:r w:rsidRPr="00B43A17">
        <w:rPr>
          <w:rFonts w:ascii="Arial Narrow" w:hAnsi="Arial Narrow"/>
        </w:rPr>
        <w:t>вправе</w:t>
      </w:r>
      <w:r>
        <w:rPr>
          <w:rFonts w:ascii="Arial Narrow" w:hAnsi="Arial Narrow"/>
        </w:rPr>
        <w:t xml:space="preserve"> не приступать к </w:t>
      </w:r>
      <w:r w:rsidRPr="002E4C51">
        <w:rPr>
          <w:rFonts w:ascii="Arial Narrow" w:hAnsi="Arial Narrow"/>
        </w:rPr>
        <w:t>оказанию таких услуг до момента получения от Общества письменных разъяснений в соответствии с п. 2.2.2, 2.3.2. настоящего</w:t>
      </w:r>
      <w:r>
        <w:rPr>
          <w:rFonts w:ascii="Arial Narrow" w:hAnsi="Arial Narrow"/>
        </w:rPr>
        <w:t xml:space="preserve"> Договора.</w:t>
      </w:r>
      <w:r w:rsidRPr="00B43A17">
        <w:rPr>
          <w:rFonts w:ascii="Arial Narrow" w:hAnsi="Arial Narrow"/>
        </w:rPr>
        <w:t xml:space="preserve"> В случае неполучения разъяснений в установленный срок или в случае необходимости срочного принятия решения, Ростелеком вправе действовать по своему усмотрению в интересах Общества в соответствии с целями настоящего Договора.</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lastRenderedPageBreak/>
        <w:t>2.1.2.</w:t>
      </w:r>
      <w:r w:rsidRPr="00B43A17">
        <w:rPr>
          <w:rFonts w:ascii="Arial Narrow" w:hAnsi="Arial Narrow"/>
          <w:i/>
          <w:iCs/>
        </w:rPr>
        <w:t xml:space="preserve"> </w:t>
      </w:r>
      <w:r>
        <w:rPr>
          <w:rFonts w:ascii="Arial Narrow" w:hAnsi="Arial Narrow"/>
          <w:iCs/>
        </w:rPr>
        <w:t xml:space="preserve">В случае если исполнение Ростелеком обязательств в соответствии с настоящим Договором предполагает необходимость предоставления Обществом работникам Ростелекома доверенностей, Ростелеком обязуется </w:t>
      </w:r>
      <w:r>
        <w:rPr>
          <w:rFonts w:ascii="Arial Narrow" w:hAnsi="Arial Narrow"/>
        </w:rPr>
        <w:t>п</w:t>
      </w:r>
      <w:r w:rsidRPr="00B43A17">
        <w:rPr>
          <w:rFonts w:ascii="Arial Narrow" w:hAnsi="Arial Narrow"/>
        </w:rPr>
        <w:t>редоставить Обществу список работников Ростелеком, которым необходимо выдать доверенность</w:t>
      </w:r>
      <w:r>
        <w:rPr>
          <w:rFonts w:ascii="Arial Narrow" w:hAnsi="Arial Narrow"/>
        </w:rPr>
        <w:t>, не позднее, чем за 10 (десять) рабочих дней до момента, в который такая доверенность должна быть предоставлена</w:t>
      </w:r>
      <w:r w:rsidRPr="00B43A17">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 xml:space="preserve">2.1.3. </w:t>
      </w:r>
      <w:r>
        <w:rPr>
          <w:rFonts w:ascii="Arial Narrow" w:hAnsi="Arial Narrow"/>
        </w:rPr>
        <w:t>При оказании предусмотренных настоящим Договором услуг у</w:t>
      </w:r>
      <w:r w:rsidRPr="00B43A17">
        <w:rPr>
          <w:rFonts w:ascii="Arial Narrow" w:hAnsi="Arial Narrow"/>
        </w:rPr>
        <w:t xml:space="preserve">странять выявленные Обществом нарушения условий настоящего Договора и отступления от указаний Общества в максимально короткие сроки.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2.1.4. В течение 5 (пяти) рабочих дней с момента прекращения действия Договора (независимо от срока и оснований прекращения)</w:t>
      </w:r>
      <w:r>
        <w:rPr>
          <w:rFonts w:ascii="Arial Narrow" w:hAnsi="Arial Narrow"/>
        </w:rPr>
        <w:t xml:space="preserve"> </w:t>
      </w:r>
      <w:r w:rsidRPr="00B43A17">
        <w:rPr>
          <w:rFonts w:ascii="Arial Narrow" w:hAnsi="Arial Narrow"/>
        </w:rPr>
        <w:t>возвратить Обществу</w:t>
      </w:r>
      <w:r>
        <w:rPr>
          <w:rFonts w:ascii="Arial Narrow" w:hAnsi="Arial Narrow"/>
        </w:rPr>
        <w:t xml:space="preserve"> в порядке, предусмотренном настоящим Договором, </w:t>
      </w:r>
      <w:r w:rsidRPr="00B43A17">
        <w:rPr>
          <w:rFonts w:ascii="Arial Narrow" w:hAnsi="Arial Narrow"/>
        </w:rPr>
        <w:t>выданные в соответствии с настоящим Договором доверенности, а также иные документы, полученные от Общества в связи с исполнением Договора и подлежащие возврату.</w:t>
      </w:r>
      <w:r>
        <w:rPr>
          <w:rFonts w:ascii="Arial Narrow" w:hAnsi="Arial Narrow"/>
        </w:rPr>
        <w:t xml:space="preserve"> </w:t>
      </w:r>
    </w:p>
    <w:p w:rsidR="00D523F8" w:rsidRPr="00B43A17" w:rsidRDefault="00D523F8" w:rsidP="00B51B80">
      <w:pPr>
        <w:autoSpaceDE w:val="0"/>
        <w:autoSpaceDN w:val="0"/>
        <w:adjustRightInd w:val="0"/>
        <w:ind w:firstLine="567"/>
        <w:jc w:val="both"/>
        <w:rPr>
          <w:rFonts w:ascii="Arial Narrow" w:hAnsi="Arial Narrow"/>
          <w:color w:val="000000"/>
        </w:rPr>
      </w:pPr>
      <w:r w:rsidRPr="00B43A17">
        <w:rPr>
          <w:rFonts w:ascii="Arial Narrow" w:hAnsi="Arial Narrow"/>
          <w:color w:val="000000"/>
        </w:rPr>
        <w:t xml:space="preserve">2.1.5. </w:t>
      </w:r>
      <w:r>
        <w:rPr>
          <w:rFonts w:ascii="Arial Narrow" w:hAnsi="Arial Narrow"/>
          <w:color w:val="000000"/>
        </w:rPr>
        <w:t>Если иное не предусмотрено настоящим Договором е</w:t>
      </w:r>
      <w:r w:rsidRPr="00B43A17">
        <w:rPr>
          <w:rFonts w:ascii="Arial Narrow" w:hAnsi="Arial Narrow"/>
          <w:color w:val="000000"/>
        </w:rPr>
        <w:t xml:space="preserve">жемесячно не позднее </w:t>
      </w:r>
      <w:r>
        <w:rPr>
          <w:rFonts w:ascii="Arial Narrow" w:hAnsi="Arial Narrow"/>
          <w:color w:val="000000"/>
        </w:rPr>
        <w:t>3 (трех) рабочих</w:t>
      </w:r>
      <w:r w:rsidRPr="00B43A17">
        <w:rPr>
          <w:rFonts w:ascii="Arial Narrow" w:hAnsi="Arial Narrow"/>
          <w:color w:val="000000"/>
        </w:rPr>
        <w:t xml:space="preserve"> дней с даты окончания Отчетного периода направлять в адрес Общества </w:t>
      </w:r>
      <w:r w:rsidRPr="00B61054">
        <w:rPr>
          <w:rFonts w:ascii="Arial Narrow" w:hAnsi="Arial Narrow"/>
          <w:color w:val="000000"/>
        </w:rPr>
        <w:t>Акт об оказанных услугах</w:t>
      </w:r>
      <w:r>
        <w:rPr>
          <w:rFonts w:ascii="Arial Narrow" w:hAnsi="Arial Narrow"/>
          <w:color w:val="000000"/>
        </w:rPr>
        <w:t>,</w:t>
      </w:r>
      <w:r w:rsidRPr="00B43A17">
        <w:rPr>
          <w:rFonts w:ascii="Arial Narrow" w:hAnsi="Arial Narrow"/>
          <w:color w:val="000000"/>
        </w:rPr>
        <w:t xml:space="preserve"> оформленны</w:t>
      </w:r>
      <w:r>
        <w:rPr>
          <w:rFonts w:ascii="Arial Narrow" w:hAnsi="Arial Narrow"/>
          <w:color w:val="000000"/>
        </w:rPr>
        <w:t>й</w:t>
      </w:r>
      <w:r w:rsidRPr="00B43A17">
        <w:rPr>
          <w:rFonts w:ascii="Arial Narrow" w:hAnsi="Arial Narrow"/>
          <w:color w:val="000000"/>
        </w:rPr>
        <w:t xml:space="preserve"> в соответствии с установленной в Приложении № </w:t>
      </w:r>
      <w:r>
        <w:rPr>
          <w:rFonts w:ascii="Arial Narrow" w:hAnsi="Arial Narrow"/>
          <w:color w:val="000000"/>
        </w:rPr>
        <w:t xml:space="preserve">2 к настоящему Договору </w:t>
      </w:r>
      <w:r w:rsidRPr="00B43A17">
        <w:rPr>
          <w:rFonts w:ascii="Arial Narrow" w:hAnsi="Arial Narrow"/>
          <w:color w:val="000000"/>
        </w:rPr>
        <w:t>формой.</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2.1.6. В срок не позднее 5</w:t>
      </w:r>
      <w:r>
        <w:rPr>
          <w:rFonts w:ascii="Arial Narrow" w:hAnsi="Arial Narrow"/>
        </w:rPr>
        <w:t xml:space="preserve"> </w:t>
      </w:r>
      <w:r w:rsidRPr="00B43A17">
        <w:rPr>
          <w:rFonts w:ascii="Arial Narrow" w:hAnsi="Arial Narrow"/>
        </w:rPr>
        <w:t>(пяти)</w:t>
      </w:r>
      <w:r>
        <w:rPr>
          <w:rFonts w:ascii="Arial Narrow" w:hAnsi="Arial Narrow"/>
        </w:rPr>
        <w:t xml:space="preserve"> рабочих</w:t>
      </w:r>
      <w:r w:rsidRPr="00B43A17">
        <w:rPr>
          <w:rFonts w:ascii="Arial Narrow" w:hAnsi="Arial Narrow"/>
        </w:rPr>
        <w:t xml:space="preserve"> дней с момента получения запроса Общества предоставлять запрошенную информацию по вопросам исполнения условий настоящего Договора.</w:t>
      </w:r>
    </w:p>
    <w:p w:rsidR="00D523F8" w:rsidRDefault="00D523F8" w:rsidP="00B51B80">
      <w:pPr>
        <w:autoSpaceDE w:val="0"/>
        <w:autoSpaceDN w:val="0"/>
        <w:adjustRightInd w:val="0"/>
        <w:ind w:firstLine="567"/>
        <w:jc w:val="both"/>
        <w:rPr>
          <w:rFonts w:ascii="Arial Narrow" w:hAnsi="Arial Narrow"/>
        </w:rPr>
      </w:pPr>
      <w:r w:rsidRPr="00B43A17">
        <w:rPr>
          <w:rFonts w:ascii="Arial Narrow" w:hAnsi="Arial Narrow"/>
        </w:rPr>
        <w:t>2.1.</w:t>
      </w:r>
      <w:r>
        <w:rPr>
          <w:rFonts w:ascii="Arial Narrow" w:hAnsi="Arial Narrow"/>
        </w:rPr>
        <w:t>7</w:t>
      </w:r>
      <w:r w:rsidRPr="00B43A17">
        <w:rPr>
          <w:rFonts w:ascii="Arial Narrow" w:hAnsi="Arial Narrow"/>
        </w:rPr>
        <w:t xml:space="preserve">. </w:t>
      </w:r>
      <w:r>
        <w:rPr>
          <w:rFonts w:ascii="Arial Narrow" w:hAnsi="Arial Narrow"/>
        </w:rPr>
        <w:t xml:space="preserve">Согласовывать с Обществом возможность привлечения </w:t>
      </w:r>
      <w:r w:rsidRPr="00A57720">
        <w:rPr>
          <w:rFonts w:ascii="Arial Narrow" w:hAnsi="Arial Narrow"/>
        </w:rPr>
        <w:t xml:space="preserve">третьих лиц </w:t>
      </w:r>
      <w:r>
        <w:rPr>
          <w:rFonts w:ascii="Arial Narrow" w:hAnsi="Arial Narrow"/>
        </w:rPr>
        <w:t>для исполнения оказания услуг</w:t>
      </w:r>
      <w:r w:rsidRPr="00B43A17">
        <w:rPr>
          <w:rFonts w:ascii="Arial Narrow" w:hAnsi="Arial Narrow"/>
        </w:rPr>
        <w:t xml:space="preserve">. </w:t>
      </w:r>
    </w:p>
    <w:p w:rsidR="00D523F8" w:rsidRDefault="00D523F8" w:rsidP="00B51B80">
      <w:pPr>
        <w:autoSpaceDE w:val="0"/>
        <w:autoSpaceDN w:val="0"/>
        <w:adjustRightInd w:val="0"/>
        <w:ind w:firstLine="567"/>
        <w:jc w:val="both"/>
        <w:rPr>
          <w:rFonts w:ascii="Arial Narrow" w:hAnsi="Arial Narrow"/>
        </w:rPr>
      </w:pPr>
      <w:r>
        <w:rPr>
          <w:rFonts w:ascii="Arial Narrow" w:hAnsi="Arial Narrow"/>
        </w:rPr>
        <w:t>2.1.8. Обеспечить сохранность всей документации,</w:t>
      </w:r>
      <w:r w:rsidRPr="000339AB">
        <w:rPr>
          <w:rFonts w:ascii="Arial Narrow" w:hAnsi="Arial Narrow"/>
          <w:sz w:val="22"/>
        </w:rPr>
        <w:t xml:space="preserve"> </w:t>
      </w:r>
      <w:r w:rsidRPr="00885A5A">
        <w:rPr>
          <w:rFonts w:ascii="Arial Narrow" w:hAnsi="Arial Narrow"/>
        </w:rPr>
        <w:t>получаемой и составляемой Ростелекомом</w:t>
      </w:r>
      <w:r>
        <w:rPr>
          <w:rFonts w:ascii="Arial Narrow" w:hAnsi="Arial Narrow"/>
          <w:sz w:val="22"/>
        </w:rPr>
        <w:t xml:space="preserve"> </w:t>
      </w:r>
      <w:r w:rsidRPr="000339AB">
        <w:rPr>
          <w:rFonts w:ascii="Arial Narrow" w:hAnsi="Arial Narrow"/>
          <w:sz w:val="22"/>
        </w:rPr>
        <w:t xml:space="preserve">в </w:t>
      </w:r>
      <w:r w:rsidRPr="00885A5A">
        <w:rPr>
          <w:rFonts w:ascii="Arial Narrow" w:hAnsi="Arial Narrow"/>
        </w:rPr>
        <w:t xml:space="preserve">процессе исполнения настоящего Договора, </w:t>
      </w:r>
      <w:r>
        <w:rPr>
          <w:rFonts w:ascii="Arial Narrow" w:hAnsi="Arial Narrow"/>
        </w:rPr>
        <w:t>связанной с оказанием услуг и подтверждающей выполнение обязательств по настоящему договору (включая, но не ограничиваясь, техническую документацию, отчеты сотрудников, переписка с третьими лицами, планы, концепции, бюджеты, технические задания и т.п.), а также предоставлять ее Обществу в соответствии с условиями настоящего Договора.</w:t>
      </w:r>
    </w:p>
    <w:p w:rsidR="00D523F8" w:rsidRDefault="00D523F8" w:rsidP="00B51B80">
      <w:pPr>
        <w:autoSpaceDE w:val="0"/>
        <w:autoSpaceDN w:val="0"/>
        <w:adjustRightInd w:val="0"/>
        <w:ind w:firstLine="567"/>
        <w:jc w:val="both"/>
        <w:rPr>
          <w:rFonts w:ascii="Arial Narrow" w:hAnsi="Arial Narrow"/>
        </w:rPr>
      </w:pPr>
      <w:r>
        <w:rPr>
          <w:rFonts w:ascii="Arial Narrow" w:hAnsi="Arial Narrow"/>
        </w:rPr>
        <w:t>2.1.9. Обязанности Ростелеком при оказании отдельных видов услуг, предусмотренных настоящим Договором, могут быть конкретизированы в Приложении № 6 к настоящему Договору или путем внесения изменений в настоящий Договор.</w:t>
      </w:r>
    </w:p>
    <w:p w:rsidR="00D523F8" w:rsidRPr="00B43A17" w:rsidRDefault="00D523F8" w:rsidP="00B51B80">
      <w:pPr>
        <w:spacing w:before="240"/>
        <w:ind w:firstLine="426"/>
        <w:jc w:val="both"/>
        <w:rPr>
          <w:rFonts w:ascii="Arial Narrow" w:hAnsi="Arial Narrow"/>
          <w:b/>
          <w:bCs/>
        </w:rPr>
      </w:pPr>
      <w:r w:rsidRPr="00B43A17">
        <w:rPr>
          <w:rFonts w:ascii="Arial Narrow" w:hAnsi="Arial Narrow"/>
          <w:b/>
          <w:bCs/>
        </w:rPr>
        <w:t>2.2. Ростелеком вправе:</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 xml:space="preserve">2.2.1. Требовать в соответствии с условиями настоящего Договора </w:t>
      </w:r>
      <w:r>
        <w:rPr>
          <w:rFonts w:ascii="Arial Narrow" w:hAnsi="Arial Narrow"/>
        </w:rPr>
        <w:t>оплаты оказываемых в соответствии с настоящим Договором услуг</w:t>
      </w:r>
      <w:r w:rsidRPr="00B43A17">
        <w:rPr>
          <w:rFonts w:ascii="Arial Narrow" w:hAnsi="Arial Narrow"/>
        </w:rPr>
        <w:t>.</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2.2.2. Запрашивать</w:t>
      </w:r>
      <w:r>
        <w:rPr>
          <w:rFonts w:ascii="Arial Narrow" w:hAnsi="Arial Narrow"/>
        </w:rPr>
        <w:t xml:space="preserve"> информацию, документы,</w:t>
      </w:r>
      <w:r w:rsidRPr="00B43A17">
        <w:rPr>
          <w:rFonts w:ascii="Arial Narrow" w:hAnsi="Arial Narrow"/>
        </w:rPr>
        <w:t xml:space="preserve"> необходим</w:t>
      </w:r>
      <w:r>
        <w:rPr>
          <w:rFonts w:ascii="Arial Narrow" w:hAnsi="Arial Narrow"/>
        </w:rPr>
        <w:t>ые</w:t>
      </w:r>
      <w:r w:rsidRPr="00B43A17">
        <w:rPr>
          <w:rFonts w:ascii="Arial Narrow" w:hAnsi="Arial Narrow"/>
        </w:rPr>
        <w:t xml:space="preserve"> для исполнения настоящего Договора</w:t>
      </w:r>
      <w:r>
        <w:rPr>
          <w:rFonts w:ascii="Arial Narrow" w:hAnsi="Arial Narrow"/>
        </w:rPr>
        <w:t xml:space="preserve">, </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2.2.3. Направлять Обществу запрос о выдаче доверенностей на совершение действий, указанных в п. 1.1. настоящего Договора</w:t>
      </w:r>
      <w:r>
        <w:rPr>
          <w:rFonts w:ascii="Arial Narrow" w:hAnsi="Arial Narrow"/>
        </w:rPr>
        <w:t>,</w:t>
      </w:r>
      <w:r w:rsidRPr="00B43A17">
        <w:rPr>
          <w:rFonts w:ascii="Arial Narrow" w:hAnsi="Arial Narrow"/>
        </w:rPr>
        <w:t xml:space="preserve"> с предоставлением списка представителей Ростелеком, которым необходима соответствующая доверенность, по мере возникновения такой необходимости.</w:t>
      </w:r>
    </w:p>
    <w:p w:rsidR="00D523F8" w:rsidRPr="00B43A17"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 xml:space="preserve">2.2.4. Использовать исключительно в целях </w:t>
      </w:r>
      <w:r>
        <w:rPr>
          <w:rFonts w:ascii="Arial Narrow" w:hAnsi="Arial Narrow"/>
        </w:rPr>
        <w:t>оказания услуг</w:t>
      </w:r>
      <w:r w:rsidRPr="00B43A17">
        <w:rPr>
          <w:rFonts w:ascii="Arial Narrow" w:hAnsi="Arial Narrow"/>
        </w:rPr>
        <w:t xml:space="preserve"> логотип, фирменную символику, фирменное оформление, эмблемы, товарные знаки Общества в своей деятельности, осуществляемой на основании настоящего Договора, соблюдая при этом требования действующего законодательства Российской Федерации.</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sidRPr="00B43A17">
        <w:rPr>
          <w:rFonts w:ascii="Arial Narrow" w:hAnsi="Arial Narrow"/>
        </w:rPr>
        <w:t>2.2.5.</w:t>
      </w:r>
      <w:r w:rsidRPr="00B43A17">
        <w:rPr>
          <w:rFonts w:ascii="Arial Narrow" w:hAnsi="Arial Narrow"/>
        </w:rPr>
        <w:tab/>
        <w:t xml:space="preserve">В случае возникновения невозможности исполнения обязательств по настоящему Договору приостановить исполнение обязательств и письменно информировать об этом Общество </w:t>
      </w:r>
      <w:r>
        <w:rPr>
          <w:rFonts w:ascii="Arial Narrow" w:hAnsi="Arial Narrow"/>
        </w:rPr>
        <w:t xml:space="preserve">в течение 2 </w:t>
      </w:r>
      <w:r w:rsidRPr="00B43A17">
        <w:rPr>
          <w:rFonts w:ascii="Arial Narrow" w:hAnsi="Arial Narrow"/>
        </w:rPr>
        <w:t>(двух) рабочих дней с момента наступления таких обстоятельств</w:t>
      </w:r>
      <w:r>
        <w:rPr>
          <w:rFonts w:ascii="Arial Narrow" w:hAnsi="Arial Narrow"/>
        </w:rPr>
        <w:t>/ с момента, когда Ростелеком стало известно о наступлении таких обстоятельств</w:t>
      </w:r>
      <w:r w:rsidRPr="00B43A17">
        <w:rPr>
          <w:rFonts w:ascii="Arial Narrow" w:hAnsi="Arial Narrow"/>
        </w:rPr>
        <w:t>. Исполнение обязательств</w:t>
      </w:r>
      <w:r>
        <w:rPr>
          <w:rFonts w:ascii="Arial Narrow" w:hAnsi="Arial Narrow"/>
        </w:rPr>
        <w:t xml:space="preserve"> подлежит</w:t>
      </w:r>
      <w:r w:rsidRPr="00B43A17">
        <w:rPr>
          <w:rFonts w:ascii="Arial Narrow" w:hAnsi="Arial Narrow"/>
        </w:rPr>
        <w:t xml:space="preserve"> возобновл</w:t>
      </w:r>
      <w:r>
        <w:rPr>
          <w:rFonts w:ascii="Arial Narrow" w:hAnsi="Arial Narrow"/>
        </w:rPr>
        <w:t>ению</w:t>
      </w:r>
      <w:r w:rsidRPr="00B43A17">
        <w:rPr>
          <w:rFonts w:ascii="Arial Narrow" w:hAnsi="Arial Narrow"/>
        </w:rPr>
        <w:t xml:space="preserve"> после согласования Сторонами дальнейшего порядка взаимодействия с учетом возникших обстоятельств</w:t>
      </w:r>
      <w:r>
        <w:rPr>
          <w:rFonts w:ascii="Arial Narrow" w:hAnsi="Arial Narrow"/>
        </w:rPr>
        <w:t>. П</w:t>
      </w:r>
      <w:r w:rsidRPr="00902B40">
        <w:rPr>
          <w:rFonts w:ascii="Arial Narrow" w:hAnsi="Arial Narrow"/>
        </w:rPr>
        <w:t>о истечени</w:t>
      </w:r>
      <w:r>
        <w:rPr>
          <w:rFonts w:ascii="Arial Narrow" w:hAnsi="Arial Narrow"/>
        </w:rPr>
        <w:t>и</w:t>
      </w:r>
      <w:r w:rsidRPr="00902B40">
        <w:rPr>
          <w:rFonts w:ascii="Arial Narrow" w:hAnsi="Arial Narrow"/>
        </w:rPr>
        <w:t xml:space="preserve"> 30 (тридцати) календарных </w:t>
      </w:r>
      <w:r>
        <w:rPr>
          <w:rFonts w:ascii="Arial Narrow" w:hAnsi="Arial Narrow"/>
        </w:rPr>
        <w:t xml:space="preserve">дней </w:t>
      </w:r>
      <w:r w:rsidRPr="00902B40">
        <w:rPr>
          <w:rFonts w:ascii="Arial Narrow" w:hAnsi="Arial Narrow"/>
        </w:rPr>
        <w:t xml:space="preserve">с момента направления информации, указанной в настоящем пункте </w:t>
      </w:r>
      <w:proofErr w:type="gramStart"/>
      <w:r w:rsidRPr="00902B40">
        <w:rPr>
          <w:rFonts w:ascii="Arial Narrow" w:hAnsi="Arial Narrow"/>
        </w:rPr>
        <w:t>2.2.5.</w:t>
      </w:r>
      <w:r>
        <w:rPr>
          <w:rFonts w:ascii="Arial Narrow" w:hAnsi="Arial Narrow"/>
        </w:rPr>
        <w:t>,</w:t>
      </w:r>
      <w:proofErr w:type="gramEnd"/>
      <w:r w:rsidRPr="00902B40">
        <w:rPr>
          <w:rFonts w:ascii="Arial Narrow" w:hAnsi="Arial Narrow"/>
        </w:rPr>
        <w:t xml:space="preserve"> в случае неполучения в течение данного срока ответа </w:t>
      </w:r>
      <w:r>
        <w:rPr>
          <w:rFonts w:ascii="Arial Narrow" w:hAnsi="Arial Narrow"/>
        </w:rPr>
        <w:t>О</w:t>
      </w:r>
      <w:r w:rsidRPr="00902B40">
        <w:rPr>
          <w:rFonts w:ascii="Arial Narrow" w:hAnsi="Arial Narrow"/>
        </w:rPr>
        <w:t>бщества на указанное уведомление,</w:t>
      </w:r>
      <w:r>
        <w:rPr>
          <w:rFonts w:ascii="Arial Narrow" w:hAnsi="Arial Narrow"/>
        </w:rPr>
        <w:t xml:space="preserve"> Ростелеком вправе возобновить исполнение обязательств</w:t>
      </w:r>
      <w:r w:rsidRPr="00902B40">
        <w:rPr>
          <w:rFonts w:ascii="Arial Narrow" w:hAnsi="Arial Narrow"/>
        </w:rPr>
        <w:t xml:space="preserve"> при условии, что дальнейшее оказание услуг не влечет к возникновению рисков причинения ущерба Ростелекому или Обществу</w:t>
      </w:r>
      <w:r>
        <w:rPr>
          <w:rFonts w:ascii="Arial Narrow" w:hAnsi="Arial Narrow"/>
        </w:rPr>
        <w:t>, а также рисков привлечения Ростелекома и (или) Общества и (или) их должностных лиц к публично-правовой ответственности</w:t>
      </w:r>
      <w:r w:rsidRPr="00B43A17">
        <w:rPr>
          <w:rFonts w:ascii="Arial Narrow" w:hAnsi="Arial Narrow"/>
        </w:rPr>
        <w:t xml:space="preserve">. </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ab/>
        <w:t>Информирование Общества, предусмотренное настоящим пунктом, а также пунктом 2.1.1 настоящего Договора, Ростелеком осуществляет в следующем порядке:</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ab/>
        <w:t>в течение двух рабочих дней</w:t>
      </w:r>
      <w:r w:rsidRPr="002B0AC2">
        <w:t xml:space="preserve"> </w:t>
      </w:r>
      <w:r>
        <w:rPr>
          <w:rFonts w:ascii="Arial Narrow" w:hAnsi="Arial Narrow"/>
        </w:rPr>
        <w:t>с момента наступления</w:t>
      </w:r>
      <w:r w:rsidRPr="002B0AC2">
        <w:rPr>
          <w:rFonts w:ascii="Arial Narrow" w:hAnsi="Arial Narrow"/>
        </w:rPr>
        <w:t xml:space="preserve"> обстоятельств</w:t>
      </w:r>
      <w:r>
        <w:rPr>
          <w:rFonts w:ascii="Arial Narrow" w:hAnsi="Arial Narrow"/>
        </w:rPr>
        <w:t xml:space="preserve">, препятствующих исполнению обязательств Ростелеком по настоящему Договору </w:t>
      </w:r>
      <w:r w:rsidRPr="002B0AC2">
        <w:rPr>
          <w:rFonts w:ascii="Arial Narrow" w:hAnsi="Arial Narrow"/>
        </w:rPr>
        <w:t>/ с момента, когда Ростелеком стало известно о наступлении таких обстоятельств</w:t>
      </w:r>
      <w:r>
        <w:rPr>
          <w:rFonts w:ascii="Arial Narrow" w:hAnsi="Arial Narrow"/>
        </w:rPr>
        <w:t>, препятствующее исполнению обязательств Ростелеком по настоящему Договору, направляет соответствующее письменное уведомление почтой или курьером на адрес Общества с использованием контактной информации, указанной в Приложении № 4, с одновременным направлением электронного или факсимильного сообщения на адрес контактного лица Общества, указанного в Приложении № 3 к настоящему Договору.</w:t>
      </w:r>
    </w:p>
    <w:p w:rsidR="00D523F8" w:rsidRPr="00936445" w:rsidRDefault="00D523F8" w:rsidP="00B51B80">
      <w:pPr>
        <w:pStyle w:val="23"/>
        <w:widowControl w:val="0"/>
        <w:tabs>
          <w:tab w:val="num" w:pos="0"/>
        </w:tabs>
        <w:autoSpaceDE w:val="0"/>
        <w:autoSpaceDN w:val="0"/>
        <w:adjustRightInd w:val="0"/>
        <w:spacing w:after="0" w:line="240" w:lineRule="auto"/>
        <w:ind w:firstLine="426"/>
        <w:jc w:val="both"/>
        <w:rPr>
          <w:rFonts w:ascii="Arial Narrow" w:hAnsi="Arial Narrow"/>
        </w:rPr>
      </w:pPr>
      <w:r>
        <w:rPr>
          <w:rFonts w:ascii="Arial Narrow" w:hAnsi="Arial Narrow"/>
        </w:rPr>
        <w:t>Ростелеком вправе направить одно соответствующее письменное уведомление Обществу по адресу, указанному в разделе 11 настоящего Договора, с одновременным направлением копии соответствующего уведомления по электронной почте на адрес, указанный в разделе 11.</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2.2.6. О</w:t>
      </w:r>
      <w:r w:rsidRPr="00B43A17">
        <w:rPr>
          <w:rFonts w:ascii="Arial Narrow" w:hAnsi="Arial Narrow"/>
        </w:rPr>
        <w:t>пределять способ и порядок исполнения обязательств в рамках настоящего Договора, исходя из действующего законодательства, правил и обычной практики осуществления подобного рода деятельности, а также указаний Общества.</w:t>
      </w:r>
    </w:p>
    <w:p w:rsidR="00D523F8" w:rsidRDefault="00D523F8" w:rsidP="00B51B80">
      <w:pPr>
        <w:pStyle w:val="23"/>
        <w:widowControl w:val="0"/>
        <w:tabs>
          <w:tab w:val="num" w:pos="0"/>
        </w:tabs>
        <w:autoSpaceDE w:val="0"/>
        <w:autoSpaceDN w:val="0"/>
        <w:adjustRightInd w:val="0"/>
        <w:spacing w:after="0" w:line="240" w:lineRule="auto"/>
        <w:ind w:firstLine="567"/>
        <w:jc w:val="both"/>
        <w:rPr>
          <w:rFonts w:ascii="Arial Narrow" w:hAnsi="Arial Narrow"/>
        </w:rPr>
      </w:pPr>
      <w:r>
        <w:rPr>
          <w:rFonts w:ascii="Arial Narrow" w:hAnsi="Arial Narrow"/>
        </w:rPr>
        <w:t xml:space="preserve">2.2.7. Права </w:t>
      </w:r>
      <w:r w:rsidRPr="00422E56">
        <w:rPr>
          <w:rFonts w:ascii="Arial Narrow" w:hAnsi="Arial Narrow"/>
        </w:rPr>
        <w:t>Ростелеком при оказании отдельных видов услуг, предусмотренных настоящим Договором,</w:t>
      </w:r>
      <w:r>
        <w:rPr>
          <w:rFonts w:ascii="Arial Narrow" w:hAnsi="Arial Narrow"/>
        </w:rPr>
        <w:t xml:space="preserve"> могут быть</w:t>
      </w:r>
      <w:r w:rsidRPr="00422E56">
        <w:rPr>
          <w:rFonts w:ascii="Arial Narrow" w:hAnsi="Arial Narrow"/>
        </w:rPr>
        <w:t xml:space="preserve"> конкретизированы в Приложени</w:t>
      </w:r>
      <w:r>
        <w:rPr>
          <w:rFonts w:ascii="Arial Narrow" w:hAnsi="Arial Narrow"/>
        </w:rPr>
        <w:t>и</w:t>
      </w:r>
      <w:r w:rsidRPr="00422E56">
        <w:rPr>
          <w:rFonts w:ascii="Arial Narrow" w:hAnsi="Arial Narrow"/>
        </w:rPr>
        <w:t xml:space="preserve"> № </w:t>
      </w:r>
      <w:r>
        <w:rPr>
          <w:rFonts w:ascii="Arial Narrow" w:hAnsi="Arial Narrow"/>
        </w:rPr>
        <w:t>6</w:t>
      </w:r>
      <w:r w:rsidR="00D44591">
        <w:rPr>
          <w:rFonts w:ascii="Arial Narrow" w:hAnsi="Arial Narrow"/>
        </w:rPr>
        <w:t>.1 – 6.</w:t>
      </w:r>
      <w:r w:rsidR="006D4A6B">
        <w:rPr>
          <w:rFonts w:ascii="Arial Narrow" w:hAnsi="Arial Narrow"/>
        </w:rPr>
        <w:t>3</w:t>
      </w:r>
      <w:r>
        <w:rPr>
          <w:rFonts w:ascii="Arial Narrow" w:hAnsi="Arial Narrow"/>
        </w:rPr>
        <w:t xml:space="preserve"> </w:t>
      </w:r>
      <w:r w:rsidRPr="00422E56">
        <w:rPr>
          <w:rFonts w:ascii="Arial Narrow" w:hAnsi="Arial Narrow"/>
        </w:rPr>
        <w:t>к настоящему Договору</w:t>
      </w:r>
      <w:r>
        <w:rPr>
          <w:rFonts w:ascii="Arial Narrow" w:hAnsi="Arial Narrow"/>
        </w:rPr>
        <w:t xml:space="preserve"> или путем внесения изменений в настоящий Договор</w:t>
      </w:r>
      <w:r w:rsidRPr="00422E56">
        <w:rPr>
          <w:rFonts w:ascii="Arial Narrow" w:hAnsi="Arial Narrow"/>
        </w:rPr>
        <w:t>.</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2.3 Общество обязуется:</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 xml:space="preserve">2.3.1. При надлежащем выполнении Ростелеком своих обязательств </w:t>
      </w:r>
      <w:r>
        <w:rPr>
          <w:rFonts w:ascii="Arial Narrow" w:hAnsi="Arial Narrow"/>
          <w:iCs/>
          <w:spacing w:val="3"/>
        </w:rPr>
        <w:t xml:space="preserve">оплачивать услуги (далее – вознаграждение) </w:t>
      </w:r>
      <w:r w:rsidRPr="00B43A17">
        <w:rPr>
          <w:rFonts w:ascii="Arial Narrow" w:hAnsi="Arial Narrow"/>
          <w:iCs/>
          <w:spacing w:val="3"/>
        </w:rPr>
        <w:t xml:space="preserve">в порядке и в размере, </w:t>
      </w:r>
      <w:r>
        <w:rPr>
          <w:rFonts w:ascii="Arial Narrow" w:hAnsi="Arial Narrow"/>
          <w:iCs/>
          <w:spacing w:val="3"/>
        </w:rPr>
        <w:t>определяемом в соответствии с</w:t>
      </w:r>
      <w:r w:rsidRPr="00B43A17">
        <w:rPr>
          <w:rFonts w:ascii="Arial Narrow" w:hAnsi="Arial Narrow"/>
          <w:iCs/>
          <w:spacing w:val="3"/>
        </w:rPr>
        <w:t xml:space="preserve"> разделом 3 настоящего Договора.</w:t>
      </w:r>
      <w:r w:rsidRPr="00B43A17">
        <w:rPr>
          <w:rFonts w:ascii="Arial Narrow" w:hAnsi="Arial Narrow"/>
        </w:rPr>
        <w:t xml:space="preserve"> </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2.3.2. Предоставлять Ростелеком необходимую информацию</w:t>
      </w:r>
      <w:r>
        <w:rPr>
          <w:rFonts w:ascii="Arial Narrow" w:hAnsi="Arial Narrow"/>
        </w:rPr>
        <w:t xml:space="preserve">, документы в связи с </w:t>
      </w:r>
      <w:r w:rsidRPr="00B43A17">
        <w:rPr>
          <w:rFonts w:ascii="Arial Narrow" w:hAnsi="Arial Narrow"/>
        </w:rPr>
        <w:t>вопросам</w:t>
      </w:r>
      <w:r>
        <w:rPr>
          <w:rFonts w:ascii="Arial Narrow" w:hAnsi="Arial Narrow"/>
        </w:rPr>
        <w:t>и</w:t>
      </w:r>
      <w:r w:rsidRPr="00B43A17">
        <w:rPr>
          <w:rFonts w:ascii="Arial Narrow" w:hAnsi="Arial Narrow"/>
        </w:rPr>
        <w:t>, возникающим</w:t>
      </w:r>
      <w:r>
        <w:rPr>
          <w:rFonts w:ascii="Arial Narrow" w:hAnsi="Arial Narrow"/>
        </w:rPr>
        <w:t>и</w:t>
      </w:r>
      <w:r w:rsidRPr="00B43A17">
        <w:rPr>
          <w:rFonts w:ascii="Arial Narrow" w:hAnsi="Arial Narrow"/>
        </w:rPr>
        <w:t xml:space="preserve"> в процессе исполнения Договора, в течение всего срока его действия. Общество обязано предоставить информацию</w:t>
      </w:r>
      <w:r>
        <w:rPr>
          <w:rFonts w:ascii="Arial Narrow" w:hAnsi="Arial Narrow"/>
        </w:rPr>
        <w:t>, документы</w:t>
      </w:r>
      <w:r w:rsidRPr="00B43A17">
        <w:rPr>
          <w:rFonts w:ascii="Arial Narrow" w:hAnsi="Arial Narrow"/>
        </w:rPr>
        <w:t xml:space="preserve"> по запросам Ростелеком в течение </w:t>
      </w:r>
      <w:r>
        <w:rPr>
          <w:rFonts w:ascii="Arial Narrow" w:hAnsi="Arial Narrow"/>
        </w:rPr>
        <w:t>5</w:t>
      </w:r>
      <w:r w:rsidRPr="00B43A17">
        <w:rPr>
          <w:rFonts w:ascii="Arial Narrow" w:hAnsi="Arial Narrow"/>
        </w:rPr>
        <w:t xml:space="preserve"> (</w:t>
      </w:r>
      <w:r>
        <w:rPr>
          <w:rFonts w:ascii="Arial Narrow" w:hAnsi="Arial Narrow"/>
        </w:rPr>
        <w:t>пяти</w:t>
      </w:r>
      <w:r w:rsidRPr="00B43A17">
        <w:rPr>
          <w:rFonts w:ascii="Arial Narrow" w:hAnsi="Arial Narrow"/>
        </w:rPr>
        <w:t>) рабочих дней с момента получения запроса</w:t>
      </w:r>
      <w:r>
        <w:rPr>
          <w:rFonts w:ascii="Arial Narrow" w:hAnsi="Arial Narrow"/>
        </w:rPr>
        <w:t xml:space="preserve"> Ростелеком</w:t>
      </w:r>
      <w:r w:rsidRPr="00B43A17">
        <w:rPr>
          <w:rFonts w:ascii="Arial Narrow" w:hAnsi="Arial Narrow"/>
        </w:rPr>
        <w:t>.</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 xml:space="preserve">2.3.3. В течение </w:t>
      </w:r>
      <w:r>
        <w:rPr>
          <w:rFonts w:ascii="Arial Narrow" w:hAnsi="Arial Narrow"/>
        </w:rPr>
        <w:t>10</w:t>
      </w:r>
      <w:r w:rsidRPr="00B43A17">
        <w:rPr>
          <w:rFonts w:ascii="Arial Narrow" w:hAnsi="Arial Narrow"/>
        </w:rPr>
        <w:t xml:space="preserve"> (</w:t>
      </w:r>
      <w:r>
        <w:rPr>
          <w:rFonts w:ascii="Arial Narrow" w:hAnsi="Arial Narrow"/>
        </w:rPr>
        <w:t>десяти</w:t>
      </w:r>
      <w:r w:rsidRPr="00B43A17">
        <w:rPr>
          <w:rFonts w:ascii="Arial Narrow" w:hAnsi="Arial Narrow"/>
        </w:rPr>
        <w:t>) рабочих дней с момента получения запроса Ростелеком выдать сотрудникам Ростелеком, указанным в запросе, доверенности на право совершения от имени Общества действий, указанных в п. 1.1. настоящего Договора.</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2.3.4. Обеспечить в своей зоне ответственности условия для надлежащего исполнения Ростелеком принятых по настоящему Договору обязательств, в том числе со стороны третьих лиц, включая, но не ограничиваясь</w:t>
      </w:r>
      <w:r>
        <w:rPr>
          <w:rFonts w:ascii="Arial Narrow" w:hAnsi="Arial Narrow"/>
        </w:rPr>
        <w:t>,</w:t>
      </w:r>
      <w:r w:rsidRPr="00B43A17">
        <w:rPr>
          <w:rFonts w:ascii="Arial Narrow" w:hAnsi="Arial Narrow"/>
        </w:rPr>
        <w:t xml:space="preserve"> следующими случаями:</w:t>
      </w:r>
    </w:p>
    <w:p w:rsidR="00D523F8" w:rsidRPr="00B43A17" w:rsidRDefault="00D523F8" w:rsidP="00B51B80">
      <w:pPr>
        <w:widowControl w:val="0"/>
        <w:tabs>
          <w:tab w:val="num" w:pos="851"/>
        </w:tabs>
        <w:autoSpaceDE w:val="0"/>
        <w:autoSpaceDN w:val="0"/>
        <w:adjustRightInd w:val="0"/>
        <w:ind w:firstLine="851"/>
        <w:jc w:val="both"/>
        <w:rPr>
          <w:rFonts w:ascii="Arial Narrow" w:hAnsi="Arial Narrow"/>
        </w:rPr>
      </w:pPr>
      <w:r w:rsidRPr="00B43A17">
        <w:rPr>
          <w:rFonts w:ascii="Arial Narrow" w:hAnsi="Arial Narrow"/>
        </w:rPr>
        <w:t>2.3.4.1. Обеспечить уполномоченным представителям Ростелеком в целях исполнения настоящего Договора доступ и возможность осуществления действий на объектах Общества</w:t>
      </w:r>
      <w:r>
        <w:rPr>
          <w:rFonts w:ascii="Arial Narrow" w:hAnsi="Arial Narrow"/>
        </w:rPr>
        <w:t xml:space="preserve">. </w:t>
      </w:r>
    </w:p>
    <w:p w:rsidR="00D523F8" w:rsidRPr="00B268D5" w:rsidRDefault="00D523F8" w:rsidP="00B51B80">
      <w:pPr>
        <w:widowControl w:val="0"/>
        <w:tabs>
          <w:tab w:val="num" w:pos="851"/>
        </w:tabs>
        <w:autoSpaceDE w:val="0"/>
        <w:autoSpaceDN w:val="0"/>
        <w:adjustRightInd w:val="0"/>
        <w:ind w:firstLine="851"/>
        <w:jc w:val="both"/>
        <w:rPr>
          <w:rFonts w:ascii="Arial Narrow" w:hAnsi="Arial Narrow"/>
          <w:color w:val="000000" w:themeColor="text1"/>
        </w:rPr>
      </w:pPr>
      <w:r w:rsidRPr="00B43A17">
        <w:rPr>
          <w:rFonts w:ascii="Arial Narrow" w:hAnsi="Arial Narrow"/>
        </w:rPr>
        <w:t xml:space="preserve">2.3.4.2. </w:t>
      </w:r>
      <w:r>
        <w:rPr>
          <w:rFonts w:ascii="Arial Narrow" w:hAnsi="Arial Narrow"/>
        </w:rPr>
        <w:t>В порядке, предусмотренном настоящим Договором, о</w:t>
      </w:r>
      <w:r w:rsidRPr="00B43A17">
        <w:rPr>
          <w:rFonts w:ascii="Arial Narrow" w:hAnsi="Arial Narrow"/>
        </w:rPr>
        <w:t xml:space="preserve">беспечить условия надлежащего </w:t>
      </w:r>
      <w:r w:rsidRPr="008344BA">
        <w:rPr>
          <w:rFonts w:ascii="Arial Narrow" w:hAnsi="Arial Narrow"/>
        </w:rPr>
        <w:t>оказания услуг</w:t>
      </w:r>
      <w:r w:rsidRPr="00B43A17">
        <w:rPr>
          <w:rFonts w:ascii="Arial Narrow" w:hAnsi="Arial Narrow"/>
        </w:rPr>
        <w:t xml:space="preserve">, </w:t>
      </w:r>
      <w:r w:rsidR="00B51B80">
        <w:rPr>
          <w:rFonts w:ascii="Arial Narrow" w:hAnsi="Arial Narrow"/>
          <w:color w:val="000000" w:themeColor="text1"/>
        </w:rPr>
        <w:t>в том числе</w:t>
      </w:r>
      <w:r w:rsidR="005E04AA" w:rsidRPr="00B268D5">
        <w:rPr>
          <w:rFonts w:ascii="Arial Narrow" w:hAnsi="Arial Narrow"/>
          <w:color w:val="000000" w:themeColor="text1"/>
        </w:rPr>
        <w:t xml:space="preserve"> предоставить оргтехнику (компьютер, телефон, принтер, потоковый и ручной сканер, термопринтер для печати штрих-кодов) в работоспособном состоянии, расходные материалы (бумага, канцтовары, этикет-лента и иные), необходимые для выполнения услуг, предусмотренных Договором.</w:t>
      </w:r>
      <w:r w:rsidRPr="00B268D5">
        <w:rPr>
          <w:rFonts w:ascii="Arial Narrow" w:hAnsi="Arial Narrow"/>
          <w:color w:val="000000" w:themeColor="text1"/>
        </w:rPr>
        <w:t xml:space="preserve"> </w:t>
      </w:r>
    </w:p>
    <w:p w:rsidR="00D523F8" w:rsidRPr="00B43A17" w:rsidRDefault="00D523F8" w:rsidP="00B51B80">
      <w:pPr>
        <w:widowControl w:val="0"/>
        <w:tabs>
          <w:tab w:val="num" w:pos="851"/>
        </w:tabs>
        <w:autoSpaceDE w:val="0"/>
        <w:autoSpaceDN w:val="0"/>
        <w:adjustRightInd w:val="0"/>
        <w:ind w:firstLine="851"/>
        <w:jc w:val="both"/>
        <w:rPr>
          <w:rFonts w:ascii="Arial Narrow" w:hAnsi="Arial Narrow"/>
        </w:rPr>
      </w:pPr>
      <w:r w:rsidRPr="00B43A17">
        <w:rPr>
          <w:rFonts w:ascii="Arial Narrow" w:hAnsi="Arial Narrow"/>
        </w:rPr>
        <w:t xml:space="preserve">2.3.4.3. </w:t>
      </w:r>
      <w:r w:rsidRPr="008344BA">
        <w:rPr>
          <w:rFonts w:ascii="Arial Narrow" w:hAnsi="Arial Narrow"/>
        </w:rPr>
        <w:t>В порядке, предусмотренном</w:t>
      </w:r>
      <w:r>
        <w:rPr>
          <w:rFonts w:ascii="Arial Narrow" w:hAnsi="Arial Narrow"/>
        </w:rPr>
        <w:t xml:space="preserve"> настоящим Договором</w:t>
      </w:r>
      <w:r w:rsidRPr="008344BA">
        <w:rPr>
          <w:rFonts w:ascii="Arial Narrow" w:hAnsi="Arial Narrow"/>
        </w:rPr>
        <w:t>,</w:t>
      </w:r>
      <w:r>
        <w:rPr>
          <w:rFonts w:ascii="Arial Narrow" w:hAnsi="Arial Narrow"/>
        </w:rPr>
        <w:t xml:space="preserve"> о</w:t>
      </w:r>
      <w:r w:rsidRPr="00B43A17">
        <w:rPr>
          <w:rFonts w:ascii="Arial Narrow" w:hAnsi="Arial Narrow"/>
        </w:rPr>
        <w:t xml:space="preserve">беспечить выполнение со стороны Общества требований договоров и иных обязательств, необходимых для надлежащего выполнения обязательств, возникших у Общества исходя из сделок, заключаемых Ростелеком в целях исполнения настоящего Договора. </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2.3.5. Предоставлять Ростелеком всю информацию, необходимую для выполнения обязательств по настоящему Договору. В случае изменения информации Общество обязано заблаговременно в письменном виде уведомить об этом Ростелеком.</w:t>
      </w:r>
    </w:p>
    <w:p w:rsidR="00D523F8" w:rsidRDefault="00D523F8" w:rsidP="00B51B80">
      <w:pPr>
        <w:widowControl w:val="0"/>
        <w:tabs>
          <w:tab w:val="num" w:pos="720"/>
        </w:tabs>
        <w:autoSpaceDE w:val="0"/>
        <w:autoSpaceDN w:val="0"/>
        <w:adjustRightInd w:val="0"/>
        <w:ind w:firstLine="567"/>
        <w:jc w:val="both"/>
        <w:rPr>
          <w:rFonts w:ascii="Arial Narrow" w:hAnsi="Arial Narrow"/>
        </w:rPr>
      </w:pPr>
      <w:r w:rsidRPr="00B43A17">
        <w:rPr>
          <w:rFonts w:ascii="Arial Narrow" w:hAnsi="Arial Narrow"/>
        </w:rPr>
        <w:t>2.3.6. При необходимости по запросу Ростелеком организовывать инструктаж и консультирование представителей Ростелеком.</w:t>
      </w:r>
      <w:r>
        <w:rPr>
          <w:rFonts w:ascii="Arial Narrow" w:hAnsi="Arial Narrow"/>
        </w:rPr>
        <w:t xml:space="preserve"> </w:t>
      </w:r>
    </w:p>
    <w:p w:rsidR="00D523F8" w:rsidRDefault="00D523F8" w:rsidP="00B51B80">
      <w:pPr>
        <w:widowControl w:val="0"/>
        <w:tabs>
          <w:tab w:val="num" w:pos="720"/>
        </w:tabs>
        <w:autoSpaceDE w:val="0"/>
        <w:autoSpaceDN w:val="0"/>
        <w:adjustRightInd w:val="0"/>
        <w:ind w:firstLine="567"/>
        <w:jc w:val="both"/>
        <w:rPr>
          <w:rFonts w:ascii="Arial Narrow" w:hAnsi="Arial Narrow"/>
        </w:rPr>
      </w:pPr>
      <w:r>
        <w:rPr>
          <w:rFonts w:ascii="Arial Narrow" w:hAnsi="Arial Narrow"/>
        </w:rPr>
        <w:t xml:space="preserve">2.3.7. В случае если в целях исполнения обязательств в соответствии с настоящим Договором в рамках услуг требуется предоставление Ростелеком договоров, заключенных Обществом с третьими лицами, Общество обязуется осуществлять предоставление копий соответствующих договоров Ростелеком </w:t>
      </w:r>
      <w:r w:rsidRPr="000D28A6">
        <w:rPr>
          <w:rFonts w:ascii="Arial Narrow" w:hAnsi="Arial Narrow"/>
        </w:rPr>
        <w:t>в течение 3 (трех) рабочих дней</w:t>
      </w:r>
      <w:r>
        <w:rPr>
          <w:rFonts w:ascii="Arial Narrow" w:hAnsi="Arial Narrow"/>
        </w:rPr>
        <w:t>, отсчитываемых с момента заключения соответствующего договора или с момента, когда Обществу стало известно о том, что такой договор ранее в Ростелеком не передавался.</w:t>
      </w:r>
      <w:r>
        <w:rPr>
          <w:rFonts w:ascii="Arial Narrow" w:hAnsi="Arial Narrow"/>
        </w:rPr>
        <w:tab/>
        <w:t xml:space="preserve">В период действия настоящего Договора Общество обязано письменно уведомлять Ростелеком </w:t>
      </w:r>
      <w:r w:rsidR="00FB713B" w:rsidRPr="00FB713B">
        <w:rPr>
          <w:rFonts w:ascii="Arial Narrow" w:hAnsi="Arial Narrow"/>
        </w:rPr>
        <w:t xml:space="preserve">в лице соответствующего </w:t>
      </w:r>
      <w:r w:rsidR="00FB713B">
        <w:rPr>
          <w:rFonts w:ascii="Arial Narrow" w:hAnsi="Arial Narrow"/>
        </w:rPr>
        <w:t>ф</w:t>
      </w:r>
      <w:r w:rsidR="00FB713B" w:rsidRPr="00FB713B">
        <w:rPr>
          <w:rFonts w:ascii="Arial Narrow" w:hAnsi="Arial Narrow"/>
        </w:rPr>
        <w:t xml:space="preserve">илиала </w:t>
      </w:r>
      <w:r>
        <w:rPr>
          <w:rFonts w:ascii="Arial Narrow" w:hAnsi="Arial Narrow"/>
        </w:rPr>
        <w:t>о заключении с</w:t>
      </w:r>
      <w:r w:rsidRPr="00D265A7">
        <w:rPr>
          <w:rFonts w:ascii="Arial Narrow" w:hAnsi="Arial Narrow"/>
        </w:rPr>
        <w:t xml:space="preserve"> </w:t>
      </w:r>
      <w:r>
        <w:rPr>
          <w:rFonts w:ascii="Arial Narrow" w:hAnsi="Arial Narrow"/>
        </w:rPr>
        <w:t xml:space="preserve">третьими лицами договоров, предметом которых является исполнение действий, предусмотренных п. 1.1. настоящего Договора, в течение 3 (трех) рабочих дней с момента заключения договора с третьим лицом. К уведомлению должна быть приложена заверенная Обществом копия заключенного договора. </w:t>
      </w:r>
    </w:p>
    <w:p w:rsidR="00D523F8" w:rsidRPr="00B43A17" w:rsidRDefault="00D523F8" w:rsidP="00B51B80">
      <w:pPr>
        <w:widowControl w:val="0"/>
        <w:tabs>
          <w:tab w:val="num" w:pos="720"/>
        </w:tabs>
        <w:autoSpaceDE w:val="0"/>
        <w:autoSpaceDN w:val="0"/>
        <w:adjustRightInd w:val="0"/>
        <w:ind w:firstLine="567"/>
        <w:jc w:val="both"/>
        <w:rPr>
          <w:rFonts w:ascii="Arial Narrow" w:hAnsi="Arial Narrow"/>
        </w:rPr>
      </w:pPr>
      <w:r>
        <w:rPr>
          <w:rFonts w:ascii="Arial Narrow" w:hAnsi="Arial Narrow"/>
        </w:rPr>
        <w:t>2.3.8. Обязанности Общества</w:t>
      </w:r>
      <w:r w:rsidRPr="00422E56">
        <w:rPr>
          <w:rFonts w:ascii="Arial Narrow" w:hAnsi="Arial Narrow"/>
        </w:rPr>
        <w:t xml:space="preserve"> при оказании отдельных видов услуг, предусмотренных настоящим Договором,</w:t>
      </w:r>
      <w:r>
        <w:rPr>
          <w:rFonts w:ascii="Arial Narrow" w:hAnsi="Arial Narrow"/>
        </w:rPr>
        <w:t xml:space="preserve"> могут быть</w:t>
      </w:r>
      <w:r w:rsidRPr="00422E56">
        <w:rPr>
          <w:rFonts w:ascii="Arial Narrow" w:hAnsi="Arial Narrow"/>
        </w:rPr>
        <w:t xml:space="preserve"> конкретизированы в Приложени</w:t>
      </w:r>
      <w:r>
        <w:rPr>
          <w:rFonts w:ascii="Arial Narrow" w:hAnsi="Arial Narrow"/>
        </w:rPr>
        <w:t>и</w:t>
      </w:r>
      <w:r w:rsidRPr="00422E56">
        <w:rPr>
          <w:rFonts w:ascii="Arial Narrow" w:hAnsi="Arial Narrow"/>
        </w:rPr>
        <w:t xml:space="preserve"> № </w:t>
      </w:r>
      <w:r>
        <w:rPr>
          <w:rFonts w:ascii="Arial Narrow" w:hAnsi="Arial Narrow"/>
        </w:rPr>
        <w:t>6</w:t>
      </w:r>
      <w:r w:rsidR="00D44591">
        <w:rPr>
          <w:rFonts w:ascii="Arial Narrow" w:hAnsi="Arial Narrow"/>
        </w:rPr>
        <w:t>.1 -</w:t>
      </w:r>
      <w:r w:rsidR="00276877">
        <w:rPr>
          <w:rFonts w:ascii="Arial Narrow" w:hAnsi="Arial Narrow"/>
        </w:rPr>
        <w:t xml:space="preserve"> </w:t>
      </w:r>
      <w:r w:rsidR="00D44591">
        <w:rPr>
          <w:rFonts w:ascii="Arial Narrow" w:hAnsi="Arial Narrow"/>
        </w:rPr>
        <w:t>6.</w:t>
      </w:r>
      <w:r w:rsidR="006D4A6B">
        <w:rPr>
          <w:rFonts w:ascii="Arial Narrow" w:hAnsi="Arial Narrow"/>
        </w:rPr>
        <w:t>3</w:t>
      </w:r>
      <w:r>
        <w:rPr>
          <w:rFonts w:ascii="Arial Narrow" w:hAnsi="Arial Narrow"/>
        </w:rPr>
        <w:t xml:space="preserve"> или путем внесения изменений в </w:t>
      </w:r>
      <w:r w:rsidRPr="00422E56">
        <w:rPr>
          <w:rFonts w:ascii="Arial Narrow" w:hAnsi="Arial Narrow"/>
        </w:rPr>
        <w:t>настоящ</w:t>
      </w:r>
      <w:r>
        <w:rPr>
          <w:rFonts w:ascii="Arial Narrow" w:hAnsi="Arial Narrow"/>
        </w:rPr>
        <w:t>ий</w:t>
      </w:r>
      <w:r w:rsidRPr="00422E56">
        <w:rPr>
          <w:rFonts w:ascii="Arial Narrow" w:hAnsi="Arial Narrow"/>
        </w:rPr>
        <w:t xml:space="preserve"> Договор.</w:t>
      </w:r>
    </w:p>
    <w:p w:rsidR="00D523F8" w:rsidRPr="00B43A17" w:rsidRDefault="00D523F8" w:rsidP="00B51B80">
      <w:pPr>
        <w:autoSpaceDE w:val="0"/>
        <w:autoSpaceDN w:val="0"/>
        <w:adjustRightInd w:val="0"/>
        <w:spacing w:before="240"/>
        <w:ind w:firstLine="426"/>
        <w:jc w:val="both"/>
        <w:rPr>
          <w:rFonts w:ascii="Arial Narrow" w:hAnsi="Arial Narrow"/>
          <w:b/>
          <w:bCs/>
        </w:rPr>
      </w:pPr>
      <w:r w:rsidRPr="00B43A17">
        <w:rPr>
          <w:rFonts w:ascii="Arial Narrow" w:hAnsi="Arial Narrow"/>
          <w:b/>
          <w:bCs/>
        </w:rPr>
        <w:t>2.4. Общество вправе:</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2.4.1. Получать от Ростелеком документы и информацию, необходимую для исполнения условий настоящего Договора</w:t>
      </w:r>
      <w:r>
        <w:rPr>
          <w:rFonts w:ascii="Arial Narrow" w:hAnsi="Arial Narrow"/>
        </w:rPr>
        <w:t xml:space="preserve"> и предусмотренную настоящим Договором.</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rPr>
        <w:t xml:space="preserve">2.4.2. </w:t>
      </w:r>
      <w:r w:rsidRPr="00B43A17">
        <w:rPr>
          <w:rFonts w:ascii="Arial Narrow" w:hAnsi="Arial Narrow"/>
          <w:spacing w:val="5"/>
        </w:rPr>
        <w:t xml:space="preserve">Осуществлять контроль </w:t>
      </w:r>
      <w:r>
        <w:rPr>
          <w:rFonts w:ascii="Arial Narrow" w:hAnsi="Arial Narrow"/>
          <w:spacing w:val="5"/>
        </w:rPr>
        <w:t>над</w:t>
      </w:r>
      <w:r w:rsidRPr="00B43A17">
        <w:rPr>
          <w:rFonts w:ascii="Arial Narrow" w:hAnsi="Arial Narrow"/>
          <w:spacing w:val="5"/>
        </w:rPr>
        <w:t xml:space="preserve"> ходом исполнения Ростелеком</w:t>
      </w:r>
      <w:r>
        <w:rPr>
          <w:rFonts w:ascii="Arial Narrow" w:hAnsi="Arial Narrow"/>
          <w:spacing w:val="5"/>
        </w:rPr>
        <w:t>ом</w:t>
      </w:r>
      <w:r w:rsidRPr="00B43A17">
        <w:rPr>
          <w:rFonts w:ascii="Arial Narrow" w:hAnsi="Arial Narrow"/>
          <w:spacing w:val="5"/>
        </w:rPr>
        <w:t xml:space="preserve"> обязательств по настоящему Договору всеми допустимыми в соответствии с действующим законодательств</w:t>
      </w:r>
      <w:r>
        <w:rPr>
          <w:rFonts w:ascii="Arial Narrow" w:hAnsi="Arial Narrow"/>
          <w:spacing w:val="5"/>
        </w:rPr>
        <w:t>ом Российской Федерации способами</w:t>
      </w:r>
      <w:r w:rsidRPr="00B43A17">
        <w:rPr>
          <w:rFonts w:ascii="Arial Narrow" w:hAnsi="Arial Narrow"/>
          <w:spacing w:val="5"/>
        </w:rPr>
        <w:t>.</w:t>
      </w:r>
    </w:p>
    <w:p w:rsidR="00D523F8" w:rsidRPr="00B43A17" w:rsidRDefault="00B51B80" w:rsidP="00B51B80">
      <w:pPr>
        <w:autoSpaceDE w:val="0"/>
        <w:autoSpaceDN w:val="0"/>
        <w:adjustRightInd w:val="0"/>
        <w:ind w:firstLine="567"/>
        <w:jc w:val="both"/>
        <w:rPr>
          <w:rFonts w:ascii="Arial Narrow" w:hAnsi="Arial Narrow"/>
        </w:rPr>
      </w:pPr>
      <w:r>
        <w:rPr>
          <w:rFonts w:ascii="Arial Narrow" w:hAnsi="Arial Narrow"/>
          <w:iCs/>
          <w:spacing w:val="5"/>
        </w:rPr>
        <w:t xml:space="preserve">2.4.3. </w:t>
      </w:r>
      <w:r w:rsidR="00D523F8" w:rsidRPr="00B43A17">
        <w:rPr>
          <w:rFonts w:ascii="Arial Narrow" w:hAnsi="Arial Narrow"/>
          <w:iCs/>
          <w:spacing w:val="5"/>
        </w:rPr>
        <w:t>Требовать от Ростелеком надлежащего выполнения обязательств по настоящему Договору.</w:t>
      </w:r>
      <w:r w:rsidR="00D523F8">
        <w:rPr>
          <w:rFonts w:ascii="Arial Narrow" w:hAnsi="Arial Narr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2.4.4. В случае выявления Обществом фактов ненадлежащего выполнения Ростелеком обязательств по настоящему Договору требовать в письменном виде устранения выявленных нарушений.</w:t>
      </w:r>
    </w:p>
    <w:p w:rsidR="00D523F8" w:rsidRDefault="00D523F8" w:rsidP="00B51B80">
      <w:pPr>
        <w:widowControl w:val="0"/>
        <w:autoSpaceDE w:val="0"/>
        <w:autoSpaceDN w:val="0"/>
        <w:adjustRightInd w:val="0"/>
        <w:ind w:firstLine="567"/>
        <w:jc w:val="both"/>
        <w:rPr>
          <w:rFonts w:ascii="Arial Narrow" w:hAnsi="Arial Narrow"/>
        </w:rPr>
      </w:pPr>
      <w:r>
        <w:rPr>
          <w:rFonts w:ascii="Arial Narrow" w:hAnsi="Arial Narrow"/>
        </w:rPr>
        <w:t xml:space="preserve">2.4.5. </w:t>
      </w:r>
      <w:r w:rsidRPr="000772C6">
        <w:rPr>
          <w:rFonts w:ascii="Arial Narrow" w:hAnsi="Arial Narrow"/>
        </w:rPr>
        <w:t xml:space="preserve">Права </w:t>
      </w:r>
      <w:r>
        <w:rPr>
          <w:rFonts w:ascii="Arial Narrow" w:hAnsi="Arial Narrow"/>
        </w:rPr>
        <w:t>Общества</w:t>
      </w:r>
      <w:r w:rsidRPr="000772C6">
        <w:rPr>
          <w:rFonts w:ascii="Arial Narrow" w:hAnsi="Arial Narrow"/>
        </w:rPr>
        <w:t xml:space="preserve"> при оказании отдельных видов услуг, предусмотренных настоящим Договором,</w:t>
      </w:r>
      <w:r>
        <w:rPr>
          <w:rFonts w:ascii="Arial Narrow" w:hAnsi="Arial Narrow"/>
        </w:rPr>
        <w:t xml:space="preserve"> могут быть</w:t>
      </w:r>
      <w:r w:rsidRPr="000772C6">
        <w:rPr>
          <w:rFonts w:ascii="Arial Narrow" w:hAnsi="Arial Narrow"/>
        </w:rPr>
        <w:t xml:space="preserve"> конкретизированы в Приложени</w:t>
      </w:r>
      <w:r>
        <w:rPr>
          <w:rFonts w:ascii="Arial Narrow" w:hAnsi="Arial Narrow"/>
        </w:rPr>
        <w:t>и № 6</w:t>
      </w:r>
      <w:r w:rsidR="00276877">
        <w:rPr>
          <w:rFonts w:ascii="Arial Narrow" w:hAnsi="Arial Narrow"/>
        </w:rPr>
        <w:t>.1 – 6.</w:t>
      </w:r>
      <w:r w:rsidR="00E31050">
        <w:rPr>
          <w:rFonts w:ascii="Arial Narrow" w:hAnsi="Arial Narrow"/>
        </w:rPr>
        <w:t>3</w:t>
      </w:r>
      <w:r>
        <w:rPr>
          <w:rFonts w:ascii="Arial Narrow" w:hAnsi="Arial Narrow"/>
        </w:rPr>
        <w:t xml:space="preserve"> к настоящему Договору или путем внесения изменений в настоящий Договор.</w:t>
      </w:r>
    </w:p>
    <w:p w:rsidR="00D523F8" w:rsidRDefault="00D523F8" w:rsidP="00B51B80">
      <w:pPr>
        <w:widowControl w:val="0"/>
        <w:autoSpaceDE w:val="0"/>
        <w:autoSpaceDN w:val="0"/>
        <w:adjustRightInd w:val="0"/>
        <w:ind w:firstLine="567"/>
        <w:jc w:val="both"/>
        <w:rPr>
          <w:rFonts w:ascii="Arial Narrow" w:hAnsi="Arial Narrow"/>
        </w:rPr>
      </w:pPr>
      <w:r>
        <w:rPr>
          <w:rFonts w:ascii="Arial Narrow" w:hAnsi="Arial Narrow"/>
        </w:rPr>
        <w:t>2.4.6. Полностью или частично (в отношении всех, одной или нескольких услуг) отказаться от услуг, предусмотренных настоящим Договором.</w:t>
      </w:r>
      <w:r w:rsidRPr="006D0C25">
        <w:rPr>
          <w:rFonts w:ascii="Arial Narrow" w:hAnsi="Arial Narrow"/>
        </w:rPr>
        <w:t xml:space="preserve"> В случае </w:t>
      </w:r>
      <w:r>
        <w:rPr>
          <w:rFonts w:ascii="Arial Narrow" w:hAnsi="Arial Narrow"/>
        </w:rPr>
        <w:t>полного или частичного отказа от услуг Общество</w:t>
      </w:r>
      <w:r w:rsidRPr="006D0C25">
        <w:rPr>
          <w:rFonts w:ascii="Arial Narrow" w:hAnsi="Arial Narrow"/>
        </w:rPr>
        <w:t xml:space="preserve"> направляет </w:t>
      </w:r>
      <w:r>
        <w:rPr>
          <w:rFonts w:ascii="Arial Narrow" w:hAnsi="Arial Narrow"/>
        </w:rPr>
        <w:t xml:space="preserve">Ростелекому </w:t>
      </w:r>
      <w:r w:rsidRPr="006D0C25">
        <w:rPr>
          <w:rFonts w:ascii="Arial Narrow" w:hAnsi="Arial Narrow"/>
        </w:rPr>
        <w:t xml:space="preserve">письменное уведомление о прекращении </w:t>
      </w:r>
      <w:r>
        <w:rPr>
          <w:rFonts w:ascii="Arial Narrow" w:hAnsi="Arial Narrow"/>
        </w:rPr>
        <w:t>Д</w:t>
      </w:r>
      <w:r w:rsidRPr="006D0C25">
        <w:rPr>
          <w:rFonts w:ascii="Arial Narrow" w:hAnsi="Arial Narrow"/>
        </w:rPr>
        <w:t xml:space="preserve">оговора в срок не позднее, чем за 30 (тридцать) дней до даты </w:t>
      </w:r>
      <w:r>
        <w:rPr>
          <w:rFonts w:ascii="Arial Narrow" w:hAnsi="Arial Narrow"/>
        </w:rPr>
        <w:t>прекращения оказания соответствующих услуг</w:t>
      </w:r>
      <w:r w:rsidRPr="006D0C25">
        <w:rPr>
          <w:rFonts w:ascii="Arial Narrow" w:hAnsi="Arial Narrow"/>
        </w:rPr>
        <w:t>.</w:t>
      </w:r>
    </w:p>
    <w:p w:rsidR="00D523F8" w:rsidRPr="00B43A17" w:rsidRDefault="00D523F8" w:rsidP="00B51B80">
      <w:pPr>
        <w:widowControl w:val="0"/>
        <w:autoSpaceDE w:val="0"/>
        <w:autoSpaceDN w:val="0"/>
        <w:adjustRightInd w:val="0"/>
        <w:ind w:firstLine="426"/>
        <w:jc w:val="both"/>
        <w:rPr>
          <w:rFonts w:ascii="Arial Narrow" w:hAnsi="Arial Narrow"/>
        </w:rPr>
      </w:pPr>
    </w:p>
    <w:p w:rsidR="00D523F8" w:rsidRDefault="00D523F8" w:rsidP="00B51B80">
      <w:pPr>
        <w:widowControl w:val="0"/>
        <w:autoSpaceDE w:val="0"/>
        <w:autoSpaceDN w:val="0"/>
        <w:adjustRightInd w:val="0"/>
        <w:ind w:firstLine="426"/>
        <w:jc w:val="both"/>
        <w:rPr>
          <w:rFonts w:ascii="Arial Narrow" w:hAnsi="Arial Narrow"/>
        </w:rPr>
      </w:pPr>
      <w:r w:rsidRPr="00B43A17">
        <w:rPr>
          <w:rFonts w:ascii="Arial Narrow" w:hAnsi="Arial Narrow"/>
          <w:b/>
        </w:rPr>
        <w:t>2.5. Обязанности Сторон</w:t>
      </w:r>
      <w:r w:rsidRPr="00B43A17">
        <w:rPr>
          <w:rFonts w:ascii="Arial Narrow" w:hAnsi="Arial Narrow"/>
        </w:rPr>
        <w:t>:</w:t>
      </w:r>
    </w:p>
    <w:p w:rsidR="00D523F8" w:rsidRPr="00B710A7" w:rsidRDefault="00D523F8" w:rsidP="00B51B80">
      <w:pPr>
        <w:widowControl w:val="0"/>
        <w:autoSpaceDE w:val="0"/>
        <w:autoSpaceDN w:val="0"/>
        <w:adjustRightInd w:val="0"/>
        <w:ind w:firstLine="567"/>
        <w:jc w:val="both"/>
        <w:rPr>
          <w:rFonts w:ascii="Arial Narrow" w:hAnsi="Arial Narrow"/>
        </w:rPr>
      </w:pPr>
      <w:r w:rsidRPr="00B710A7">
        <w:rPr>
          <w:rFonts w:ascii="Arial Narrow" w:hAnsi="Arial Narrow"/>
        </w:rPr>
        <w:t xml:space="preserve">2.5.1. В случае если соответствующая необходимость </w:t>
      </w:r>
      <w:r>
        <w:rPr>
          <w:rFonts w:ascii="Arial Narrow" w:hAnsi="Arial Narrow"/>
        </w:rPr>
        <w:t>основана на содержании</w:t>
      </w:r>
      <w:r w:rsidRPr="00B710A7">
        <w:rPr>
          <w:rFonts w:ascii="Arial Narrow" w:hAnsi="Arial Narrow"/>
        </w:rPr>
        <w:t xml:space="preserve"> </w:t>
      </w:r>
      <w:r>
        <w:rPr>
          <w:rFonts w:ascii="Arial Narrow" w:hAnsi="Arial Narrow"/>
        </w:rPr>
        <w:t>настоящего Договора</w:t>
      </w:r>
      <w:r w:rsidRPr="00B710A7">
        <w:rPr>
          <w:rFonts w:ascii="Arial Narrow" w:hAnsi="Arial Narrow"/>
        </w:rPr>
        <w:t>, Стороны обязуются осуществлять предоставление необходимой информации</w:t>
      </w:r>
      <w:r>
        <w:rPr>
          <w:rFonts w:ascii="Arial Narrow" w:hAnsi="Arial Narrow"/>
        </w:rPr>
        <w:t xml:space="preserve"> и документации</w:t>
      </w:r>
      <w:r w:rsidRPr="00B710A7">
        <w:rPr>
          <w:rFonts w:ascii="Arial Narrow" w:hAnsi="Arial Narrow"/>
        </w:rPr>
        <w:t xml:space="preserve"> в порядке и сроки</w:t>
      </w:r>
      <w:r>
        <w:rPr>
          <w:rFonts w:ascii="Arial Narrow" w:hAnsi="Arial Narrow"/>
        </w:rPr>
        <w:t>,</w:t>
      </w:r>
      <w:r w:rsidRPr="00B710A7">
        <w:rPr>
          <w:rFonts w:ascii="Arial Narrow" w:hAnsi="Arial Narrow"/>
        </w:rPr>
        <w:t xml:space="preserve"> согласованные</w:t>
      </w:r>
      <w:r>
        <w:rPr>
          <w:rFonts w:ascii="Arial Narrow" w:hAnsi="Arial Narrow"/>
        </w:rPr>
        <w:t xml:space="preserve"> настоящим Договором</w:t>
      </w:r>
      <w:r w:rsidRPr="00B710A7">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B710A7">
        <w:rPr>
          <w:rFonts w:ascii="Arial Narrow" w:hAnsi="Arial Narrow"/>
        </w:rPr>
        <w:t xml:space="preserve">Если иное не предусмотрено </w:t>
      </w:r>
      <w:r>
        <w:rPr>
          <w:rFonts w:ascii="Arial Narrow" w:hAnsi="Arial Narrow"/>
        </w:rPr>
        <w:t xml:space="preserve">настоящим Договором, </w:t>
      </w:r>
      <w:r w:rsidRPr="00B710A7">
        <w:rPr>
          <w:rFonts w:ascii="Arial Narrow" w:hAnsi="Arial Narrow"/>
        </w:rPr>
        <w:t>передача и возврат документов осуществляется при условии подписания Сторонами Акта приема-передачи документации, с приложением описи передаваемых документов.</w:t>
      </w:r>
    </w:p>
    <w:p w:rsidR="00D523F8" w:rsidRPr="0007785C" w:rsidRDefault="00D523F8" w:rsidP="00B51B80">
      <w:pPr>
        <w:ind w:firstLine="567"/>
        <w:jc w:val="both"/>
        <w:rPr>
          <w:rFonts w:ascii="Arial Narrow" w:hAnsi="Arial Narrow"/>
        </w:rPr>
      </w:pPr>
      <w:r w:rsidRPr="008568B8">
        <w:rPr>
          <w:rFonts w:ascii="Arial Narrow" w:hAnsi="Arial Narrow"/>
        </w:rPr>
        <w:t>2.5.</w:t>
      </w:r>
      <w:r>
        <w:rPr>
          <w:rFonts w:ascii="Arial Narrow" w:hAnsi="Arial Narrow"/>
        </w:rPr>
        <w:t>2</w:t>
      </w:r>
      <w:r w:rsidRPr="008568B8">
        <w:rPr>
          <w:rFonts w:ascii="Arial Narrow" w:hAnsi="Arial Narrow"/>
        </w:rPr>
        <w:t>.</w:t>
      </w:r>
      <w:r>
        <w:rPr>
          <w:rFonts w:ascii="Arial Narrow" w:hAnsi="Arial Narrow"/>
        </w:rPr>
        <w:t xml:space="preserve"> В случае если соответствующая необходимость основана на содержании настоящего Договора </w:t>
      </w:r>
      <w:r w:rsidRPr="008568B8">
        <w:rPr>
          <w:rFonts w:ascii="Arial Narrow" w:hAnsi="Arial Narrow"/>
        </w:rPr>
        <w:t xml:space="preserve">Общество предоставляет Ростелекому доступ к информационным системам Общества, в том числе к </w:t>
      </w:r>
      <w:proofErr w:type="spellStart"/>
      <w:r w:rsidRPr="008568B8">
        <w:rPr>
          <w:rFonts w:ascii="Arial Narrow" w:hAnsi="Arial Narrow"/>
        </w:rPr>
        <w:t>биллингу</w:t>
      </w:r>
      <w:proofErr w:type="spellEnd"/>
      <w:r w:rsidRPr="008568B8">
        <w:rPr>
          <w:rFonts w:ascii="Arial Narrow" w:hAnsi="Arial Narrow"/>
        </w:rPr>
        <w:t>, учетным системам, системе бюджетирования</w:t>
      </w:r>
      <w:r>
        <w:rPr>
          <w:rFonts w:ascii="Arial Narrow" w:hAnsi="Arial Narrow"/>
        </w:rPr>
        <w:t>,</w:t>
      </w:r>
      <w:r w:rsidRPr="00270315">
        <w:rPr>
          <w:rFonts w:ascii="Arial Narrow" w:hAnsi="Arial Narrow"/>
        </w:rPr>
        <w:t xml:space="preserve"> </w:t>
      </w:r>
      <w:r>
        <w:rPr>
          <w:rFonts w:ascii="Arial Narrow" w:hAnsi="Arial Narrow"/>
        </w:rPr>
        <w:t xml:space="preserve">а Ростелеком обязуется осуществлять доступ к соответствующим информационным системам исключительно при условии соблюдения норм и правил, утвержденных Обществом и (или) согласованных Сторонами. </w:t>
      </w:r>
    </w:p>
    <w:p w:rsidR="00D523F8"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3</w:t>
      </w:r>
      <w:r w:rsidRPr="00B43A17">
        <w:rPr>
          <w:rFonts w:ascii="Arial Narrow" w:hAnsi="Arial Narrow"/>
        </w:rPr>
        <w:t>. В целях исполнения настоящего Договора Общество передает Ростелеком</w:t>
      </w:r>
      <w:r>
        <w:rPr>
          <w:rFonts w:ascii="Arial Narrow" w:hAnsi="Arial Narrow"/>
        </w:rPr>
        <w:t xml:space="preserve"> </w:t>
      </w:r>
      <w:r w:rsidRPr="00B43A17">
        <w:rPr>
          <w:rFonts w:ascii="Arial Narrow" w:hAnsi="Arial Narrow"/>
        </w:rPr>
        <w:t>по Акту документы</w:t>
      </w:r>
      <w:r>
        <w:rPr>
          <w:rFonts w:ascii="Arial Narrow" w:hAnsi="Arial Narrow"/>
        </w:rPr>
        <w:t>, необходимые для оказания соответствующих услуг, предусмотренные Приложением № 6</w:t>
      </w:r>
      <w:r w:rsidR="00276877">
        <w:rPr>
          <w:rFonts w:ascii="Arial Narrow" w:hAnsi="Arial Narrow"/>
        </w:rPr>
        <w:t>.1 - 6.</w:t>
      </w:r>
      <w:r w:rsidR="006D4A6B">
        <w:rPr>
          <w:rFonts w:ascii="Arial Narrow" w:hAnsi="Arial Narrow"/>
        </w:rPr>
        <w:t>3</w:t>
      </w:r>
      <w:r>
        <w:rPr>
          <w:rFonts w:ascii="Arial Narrow" w:hAnsi="Arial Narrow"/>
        </w:rPr>
        <w:t xml:space="preserve"> к настоящему Договору, в течение сроков, предусмотренных Приложением №</w:t>
      </w:r>
      <w:r w:rsidRPr="00D50706">
        <w:rPr>
          <w:rFonts w:ascii="Arial Narrow" w:hAnsi="Arial Narrow"/>
          <w:bCs/>
        </w:rPr>
        <w:t>7</w:t>
      </w:r>
      <w:r w:rsidR="00276877">
        <w:rPr>
          <w:rFonts w:ascii="Arial Narrow" w:hAnsi="Arial Narrow"/>
          <w:bCs/>
        </w:rPr>
        <w:t>.1 - 7.1</w:t>
      </w:r>
      <w:r w:rsidR="00F55968">
        <w:rPr>
          <w:rFonts w:ascii="Arial Narrow" w:hAnsi="Arial Narrow"/>
          <w:bCs/>
        </w:rPr>
        <w:t>6</w:t>
      </w:r>
      <w:r w:rsidRPr="00D50706">
        <w:rPr>
          <w:rFonts w:ascii="Arial Narrow" w:hAnsi="Arial Narrow"/>
        </w:rPr>
        <w:t>.</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4</w:t>
      </w:r>
      <w:r w:rsidRPr="00B43A17">
        <w:rPr>
          <w:rFonts w:ascii="Arial Narrow" w:hAnsi="Arial Narrow"/>
        </w:rPr>
        <w:t>.</w:t>
      </w:r>
      <w:r>
        <w:rPr>
          <w:rFonts w:ascii="Arial Narrow" w:hAnsi="Arial Narrow"/>
        </w:rPr>
        <w:t xml:space="preserve"> Начало выполнения предусмотренных настоящим Договором услуг определяется Сторонами с 01.</w:t>
      </w:r>
      <w:r w:rsidR="00C72A71">
        <w:rPr>
          <w:rFonts w:ascii="Arial Narrow" w:hAnsi="Arial Narrow"/>
        </w:rPr>
        <w:t>01</w:t>
      </w:r>
      <w:r>
        <w:rPr>
          <w:rFonts w:ascii="Arial Narrow" w:hAnsi="Arial Narrow"/>
        </w:rPr>
        <w:t>.201</w:t>
      </w:r>
      <w:r w:rsidR="002D111E">
        <w:rPr>
          <w:rFonts w:ascii="Arial Narrow" w:hAnsi="Arial Narrow"/>
        </w:rPr>
        <w:t>8</w:t>
      </w:r>
      <w:r w:rsidR="002922F8">
        <w:rPr>
          <w:rFonts w:ascii="Arial Narrow" w:hAnsi="Arial Narrow"/>
        </w:rPr>
        <w:t xml:space="preserve"> г. </w:t>
      </w:r>
      <w:r w:rsidRPr="009274E8">
        <w:rPr>
          <w:rFonts w:ascii="Arial Narrow" w:hAnsi="Arial Narrow"/>
        </w:rPr>
        <w:t>в соответствии с условием п.8.1 настоящего Договора. В случае досрочного прекращения</w:t>
      </w:r>
      <w:r>
        <w:rPr>
          <w:rFonts w:ascii="Arial Narrow" w:hAnsi="Arial Narrow"/>
        </w:rPr>
        <w:t xml:space="preserve"> оказания услуг в порядке, предусмотренном пунктом 2.4.6. настоящего Договора, д</w:t>
      </w:r>
      <w:r w:rsidRPr="00B43A17">
        <w:rPr>
          <w:rFonts w:ascii="Arial Narrow" w:hAnsi="Arial Narrow"/>
        </w:rPr>
        <w:t xml:space="preserve">ата окончания </w:t>
      </w:r>
      <w:r>
        <w:rPr>
          <w:rFonts w:ascii="Arial Narrow" w:hAnsi="Arial Narrow"/>
        </w:rPr>
        <w:t>оказания услуг</w:t>
      </w:r>
      <w:r w:rsidRPr="00B43A17">
        <w:rPr>
          <w:rFonts w:ascii="Arial Narrow" w:hAnsi="Arial Narrow"/>
        </w:rPr>
        <w:t xml:space="preserve"> определяется Сторонами путем подписания </w:t>
      </w:r>
      <w:r>
        <w:rPr>
          <w:rFonts w:ascii="Arial Narrow" w:hAnsi="Arial Narrow"/>
        </w:rPr>
        <w:t>А</w:t>
      </w:r>
      <w:r w:rsidRPr="00B43A17">
        <w:rPr>
          <w:rFonts w:ascii="Arial Narrow" w:hAnsi="Arial Narrow"/>
        </w:rPr>
        <w:t xml:space="preserve">кта </w:t>
      </w:r>
      <w:r>
        <w:rPr>
          <w:rFonts w:ascii="Arial Narrow" w:hAnsi="Arial Narrow"/>
        </w:rPr>
        <w:t xml:space="preserve">об </w:t>
      </w:r>
      <w:r w:rsidRPr="00B43A17">
        <w:rPr>
          <w:rFonts w:ascii="Arial Narrow" w:hAnsi="Arial Narrow"/>
        </w:rPr>
        <w:t>окончани</w:t>
      </w:r>
      <w:r>
        <w:rPr>
          <w:rFonts w:ascii="Arial Narrow" w:hAnsi="Arial Narrow"/>
        </w:rPr>
        <w:t>и оказания услуг по Договору</w:t>
      </w:r>
      <w:r w:rsidRPr="00B43A17">
        <w:rPr>
          <w:rFonts w:ascii="Arial Narrow" w:hAnsi="Arial Narrow"/>
        </w:rPr>
        <w:t xml:space="preserve">. </w:t>
      </w:r>
    </w:p>
    <w:p w:rsidR="00D523F8" w:rsidRPr="00B43A17"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5</w:t>
      </w:r>
      <w:r w:rsidRPr="00B43A17">
        <w:rPr>
          <w:rFonts w:ascii="Arial Narrow" w:hAnsi="Arial Narrow"/>
        </w:rPr>
        <w:t>. Стороны обязуются не реже одного раза в год, а также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D523F8" w:rsidRDefault="00D523F8" w:rsidP="00B51B80">
      <w:pPr>
        <w:widowControl w:val="0"/>
        <w:autoSpaceDE w:val="0"/>
        <w:autoSpaceDN w:val="0"/>
        <w:adjustRightInd w:val="0"/>
        <w:ind w:firstLine="567"/>
        <w:jc w:val="both"/>
        <w:rPr>
          <w:rFonts w:ascii="Arial Narrow" w:hAnsi="Arial Narrow"/>
        </w:rPr>
      </w:pPr>
      <w:r w:rsidRPr="00B43A17">
        <w:rPr>
          <w:rFonts w:ascii="Arial Narrow" w:hAnsi="Arial Narrow"/>
        </w:rPr>
        <w:t>2.5.</w:t>
      </w:r>
      <w:r>
        <w:rPr>
          <w:rFonts w:ascii="Arial Narrow" w:hAnsi="Arial Narrow"/>
        </w:rPr>
        <w:t>6</w:t>
      </w:r>
      <w:r w:rsidRPr="00B43A17">
        <w:rPr>
          <w:rFonts w:ascii="Arial Narrow" w:hAnsi="Arial Narrow"/>
        </w:rPr>
        <w:t>. В целях взаимодействия по настоящему Договору Стороны назначают своих представителей. Информация о представителях Сторон, уполномоченных на взаимодействие по данному Договору, и их контактные да</w:t>
      </w:r>
      <w:r>
        <w:rPr>
          <w:rFonts w:ascii="Arial Narrow" w:hAnsi="Arial Narrow"/>
        </w:rPr>
        <w:t>нные установлены в Приложении №3</w:t>
      </w:r>
      <w:r w:rsidRPr="00B43A17">
        <w:rPr>
          <w:rFonts w:ascii="Arial Narrow" w:hAnsi="Arial Narrow"/>
        </w:rPr>
        <w:t xml:space="preserve"> к настоящему Договору. Уведомление об изменении данной информации доводится до сведения Сторон письменно</w:t>
      </w:r>
      <w:r>
        <w:rPr>
          <w:rFonts w:ascii="Arial Narrow" w:hAnsi="Arial Narrow"/>
        </w:rPr>
        <w:t xml:space="preserve"> не позднее 5 (пяти</w:t>
      </w:r>
      <w:r w:rsidRPr="00B43A17">
        <w:rPr>
          <w:rFonts w:ascii="Arial Narrow" w:hAnsi="Arial Narrow"/>
        </w:rPr>
        <w:t>)</w:t>
      </w:r>
      <w:r>
        <w:rPr>
          <w:rFonts w:ascii="Arial Narrow" w:hAnsi="Arial Narrow"/>
        </w:rPr>
        <w:t xml:space="preserve"> </w:t>
      </w:r>
      <w:r w:rsidRPr="00B43A17">
        <w:rPr>
          <w:rFonts w:ascii="Arial Narrow" w:hAnsi="Arial Narrow"/>
        </w:rPr>
        <w:t>календарных дней до момента введения в действие изменений. Сторона, не уведомившая другую Сторону своевременно о смене контактной информации / представителей, несет риски такого не уведомления.</w:t>
      </w:r>
    </w:p>
    <w:p w:rsidR="00D523F8" w:rsidRPr="00B43A17" w:rsidRDefault="00D523F8" w:rsidP="00B51B80">
      <w:pPr>
        <w:pStyle w:val="23"/>
        <w:widowControl w:val="0"/>
        <w:tabs>
          <w:tab w:val="num" w:pos="720"/>
        </w:tabs>
        <w:autoSpaceDE w:val="0"/>
        <w:autoSpaceDN w:val="0"/>
        <w:adjustRightInd w:val="0"/>
        <w:spacing w:after="0" w:line="240" w:lineRule="auto"/>
        <w:ind w:firstLine="567"/>
        <w:jc w:val="both"/>
        <w:rPr>
          <w:rFonts w:ascii="Arial Narrow" w:hAnsi="Arial Narrow"/>
        </w:rPr>
      </w:pPr>
      <w:r>
        <w:rPr>
          <w:rFonts w:ascii="Arial Narrow" w:hAnsi="Arial Narrow"/>
        </w:rPr>
        <w:t xml:space="preserve">2.5.7 Распределение ответственности и документооборот </w:t>
      </w:r>
      <w:r w:rsidR="00E34B01">
        <w:rPr>
          <w:rFonts w:ascii="Arial Narrow" w:hAnsi="Arial Narrow"/>
        </w:rPr>
        <w:t xml:space="preserve">конкретизированы в Приложении № </w:t>
      </w:r>
      <w:r w:rsidR="00E34B01" w:rsidRPr="00D50706">
        <w:rPr>
          <w:rFonts w:ascii="Arial Narrow" w:hAnsi="Arial Narrow"/>
          <w:bCs/>
        </w:rPr>
        <w:t>7</w:t>
      </w:r>
      <w:r w:rsidR="00E34B01">
        <w:rPr>
          <w:rFonts w:ascii="Arial Narrow" w:hAnsi="Arial Narrow"/>
          <w:bCs/>
        </w:rPr>
        <w:t>.1 - 7.1</w:t>
      </w:r>
      <w:r w:rsidR="00F55968">
        <w:rPr>
          <w:rFonts w:ascii="Arial Narrow" w:hAnsi="Arial Narrow"/>
          <w:bCs/>
        </w:rPr>
        <w:t xml:space="preserve">6 </w:t>
      </w:r>
      <w:r>
        <w:rPr>
          <w:rFonts w:ascii="Arial Narrow" w:hAnsi="Arial Narrow"/>
        </w:rPr>
        <w:t>к настоящему Договору</w:t>
      </w:r>
      <w:r w:rsidRPr="00B43A17">
        <w:rPr>
          <w:rFonts w:ascii="Arial Narrow" w:hAnsi="Arial Narrow"/>
        </w:rPr>
        <w:t>.</w:t>
      </w:r>
      <w:r>
        <w:rPr>
          <w:rFonts w:ascii="Arial Narrow" w:hAnsi="Arial Narrow"/>
        </w:rPr>
        <w:t xml:space="preserve"> В случае изменения распределения ответственности и документооборота, приложение согласуется заинтересованными лицами без подписания дополнительного соглашения.</w:t>
      </w:r>
    </w:p>
    <w:p w:rsidR="00D523F8" w:rsidRDefault="00D523F8" w:rsidP="00B51B80">
      <w:pPr>
        <w:autoSpaceDE w:val="0"/>
        <w:autoSpaceDN w:val="0"/>
        <w:adjustRightInd w:val="0"/>
        <w:spacing w:before="240" w:after="240"/>
        <w:ind w:firstLine="426"/>
        <w:jc w:val="both"/>
        <w:rPr>
          <w:rFonts w:ascii="Arial Narrow" w:hAnsi="Arial Narrow"/>
          <w:b/>
          <w:bCs/>
        </w:rPr>
      </w:pPr>
      <w:r w:rsidRPr="00B43A17">
        <w:rPr>
          <w:rFonts w:ascii="Arial Narrow" w:hAnsi="Arial Narrow"/>
          <w:b/>
          <w:bCs/>
        </w:rPr>
        <w:t>3. РАСЧЕТЫ СТОРОН</w:t>
      </w:r>
    </w:p>
    <w:p w:rsidR="00D523F8" w:rsidRPr="00B43A17" w:rsidRDefault="00D523F8" w:rsidP="00B51B80">
      <w:pPr>
        <w:pStyle w:val="ad"/>
        <w:spacing w:after="0"/>
        <w:ind w:firstLine="426"/>
        <w:jc w:val="both"/>
        <w:rPr>
          <w:rFonts w:ascii="Arial Narrow" w:hAnsi="Arial Narrow"/>
          <w:iCs/>
        </w:rPr>
      </w:pPr>
      <w:r w:rsidRPr="00B43A17">
        <w:rPr>
          <w:rFonts w:ascii="Arial Narrow" w:hAnsi="Arial Narrow"/>
        </w:rPr>
        <w:t>3.1. Расчеты между Сторонами осуществляются ежемесячно в соответствии с условиями н</w:t>
      </w:r>
      <w:r>
        <w:rPr>
          <w:rFonts w:ascii="Arial Narrow" w:hAnsi="Arial Narrow"/>
        </w:rPr>
        <w:t>астоящего Договора на основании</w:t>
      </w:r>
      <w:r>
        <w:rPr>
          <w:rFonts w:ascii="Arial Narrow" w:hAnsi="Arial Narrow"/>
          <w:lang w:val="ru-RU"/>
        </w:rPr>
        <w:t xml:space="preserve"> </w:t>
      </w:r>
      <w:r>
        <w:rPr>
          <w:rFonts w:ascii="Arial Narrow" w:hAnsi="Arial Narrow"/>
        </w:rPr>
        <w:t>Акта об оказанных услугах</w:t>
      </w:r>
      <w:r w:rsidRPr="00B43A17">
        <w:rPr>
          <w:rFonts w:ascii="Arial Narrow" w:hAnsi="Arial Narrow"/>
          <w:iCs/>
        </w:rPr>
        <w:t>.</w:t>
      </w:r>
    </w:p>
    <w:p w:rsidR="00D523F8" w:rsidRPr="00B43A17" w:rsidRDefault="00D523F8" w:rsidP="00B51B80">
      <w:pPr>
        <w:pStyle w:val="ad"/>
        <w:numPr>
          <w:ilvl w:val="1"/>
          <w:numId w:val="45"/>
        </w:numPr>
        <w:spacing w:after="0"/>
        <w:jc w:val="both"/>
        <w:rPr>
          <w:rFonts w:ascii="Arial Narrow" w:hAnsi="Arial Narrow"/>
          <w:iCs/>
        </w:rPr>
      </w:pPr>
      <w:r w:rsidRPr="00B43A17">
        <w:rPr>
          <w:rFonts w:ascii="Arial Narrow" w:hAnsi="Arial Narrow"/>
          <w:iCs/>
        </w:rPr>
        <w:t xml:space="preserve">Вознаграждение за </w:t>
      </w:r>
      <w:r>
        <w:rPr>
          <w:rFonts w:ascii="Arial Narrow" w:hAnsi="Arial Narrow"/>
          <w:iCs/>
        </w:rPr>
        <w:t>оказанные услуги</w:t>
      </w:r>
      <w:r w:rsidRPr="00B43A17">
        <w:rPr>
          <w:rFonts w:ascii="Arial Narrow" w:hAnsi="Arial Narrow"/>
          <w:iCs/>
        </w:rPr>
        <w:t>:</w:t>
      </w:r>
    </w:p>
    <w:p w:rsidR="00D523F8" w:rsidRPr="00B43A17" w:rsidRDefault="00D523F8" w:rsidP="00B51B80">
      <w:pPr>
        <w:pStyle w:val="ad"/>
        <w:spacing w:after="0"/>
        <w:ind w:firstLine="567"/>
        <w:jc w:val="both"/>
        <w:rPr>
          <w:rFonts w:ascii="Arial Narrow" w:hAnsi="Arial Narrow"/>
          <w:iCs/>
        </w:rPr>
      </w:pPr>
      <w:r w:rsidRPr="00B43A17">
        <w:rPr>
          <w:rFonts w:ascii="Arial Narrow" w:hAnsi="Arial Narrow"/>
          <w:iCs/>
        </w:rPr>
        <w:t>3.2.1. Размер вознаграждения</w:t>
      </w:r>
      <w:r w:rsidRPr="00B43A17">
        <w:rPr>
          <w:rFonts w:ascii="Arial Narrow" w:hAnsi="Arial Narrow"/>
        </w:rPr>
        <w:t xml:space="preserve"> в рамках исполнения настоящего Договора определяется </w:t>
      </w:r>
      <w:r>
        <w:rPr>
          <w:rFonts w:ascii="Arial Narrow" w:hAnsi="Arial Narrow"/>
        </w:rPr>
        <w:t>в соответствии с приложением № 1</w:t>
      </w:r>
      <w:r w:rsidRPr="00B43A17">
        <w:rPr>
          <w:rFonts w:ascii="Arial Narrow" w:hAnsi="Arial Narrow"/>
        </w:rPr>
        <w:t xml:space="preserve"> к настоящему Договору. </w:t>
      </w:r>
    </w:p>
    <w:p w:rsidR="00D523F8" w:rsidRDefault="00D523F8" w:rsidP="00B51B80">
      <w:pPr>
        <w:pStyle w:val="ad"/>
        <w:spacing w:after="0"/>
        <w:ind w:firstLine="567"/>
        <w:jc w:val="both"/>
        <w:rPr>
          <w:rFonts w:ascii="Arial Narrow" w:hAnsi="Arial Narrow"/>
          <w:lang w:val="ru-RU"/>
        </w:rPr>
      </w:pPr>
      <w:r>
        <w:rPr>
          <w:rFonts w:ascii="Arial Narrow" w:hAnsi="Arial Narrow"/>
        </w:rPr>
        <w:t xml:space="preserve">3.2.2. </w:t>
      </w:r>
      <w:r w:rsidRPr="00B43A17">
        <w:rPr>
          <w:rFonts w:ascii="Arial Narrow" w:hAnsi="Arial Narrow"/>
        </w:rPr>
        <w:t>Размер вознаграждения</w:t>
      </w:r>
      <w:r>
        <w:rPr>
          <w:rFonts w:ascii="Arial Narrow" w:hAnsi="Arial Narrow"/>
        </w:rPr>
        <w:t xml:space="preserve"> </w:t>
      </w:r>
      <w:r w:rsidRPr="00B43A17">
        <w:rPr>
          <w:rFonts w:ascii="Arial Narrow" w:hAnsi="Arial Narrow"/>
        </w:rPr>
        <w:t>включа</w:t>
      </w:r>
      <w:r>
        <w:rPr>
          <w:rFonts w:ascii="Arial Narrow" w:hAnsi="Arial Narrow"/>
        </w:rPr>
        <w:t>е</w:t>
      </w:r>
      <w:r w:rsidRPr="00B43A17">
        <w:rPr>
          <w:rFonts w:ascii="Arial Narrow" w:hAnsi="Arial Narrow"/>
        </w:rPr>
        <w:t>т в себя все расходы Ростелеком, произведенные в связи с исполнением обязательств, предусмотренных настоящим Договором</w:t>
      </w:r>
      <w:r>
        <w:rPr>
          <w:rFonts w:ascii="Arial Narrow" w:hAnsi="Arial Narrow"/>
        </w:rPr>
        <w:t>.</w:t>
      </w:r>
    </w:p>
    <w:p w:rsidR="00D523F8" w:rsidRDefault="00D523F8" w:rsidP="00B51B80">
      <w:pPr>
        <w:pStyle w:val="ad"/>
        <w:spacing w:after="0"/>
        <w:ind w:firstLine="567"/>
        <w:jc w:val="both"/>
        <w:rPr>
          <w:rFonts w:ascii="Arial Narrow" w:hAnsi="Arial Narrow"/>
        </w:rPr>
      </w:pPr>
      <w:r>
        <w:rPr>
          <w:rFonts w:ascii="Arial Narrow" w:hAnsi="Arial Narrow"/>
        </w:rPr>
        <w:t xml:space="preserve">Размер вознаграждения включает в себя накладные (не являющиеся капитальными) расходы Ростелеком, в том числе на материалы, необходимые для надлежащего оказания услуг. </w:t>
      </w:r>
    </w:p>
    <w:p w:rsidR="00D523F8" w:rsidRPr="00353A21" w:rsidRDefault="00D523F8" w:rsidP="00B51B80">
      <w:pPr>
        <w:pStyle w:val="af9"/>
        <w:ind w:left="0" w:firstLine="426"/>
        <w:jc w:val="both"/>
        <w:rPr>
          <w:rFonts w:ascii="Arial Narrow" w:hAnsi="Arial Narrow"/>
        </w:rPr>
      </w:pPr>
      <w:r w:rsidRPr="00B43A17">
        <w:rPr>
          <w:rFonts w:ascii="Arial Narrow" w:hAnsi="Arial Narrow"/>
        </w:rPr>
        <w:t xml:space="preserve">3.3. Выплата </w:t>
      </w:r>
      <w:r w:rsidRPr="00353A21">
        <w:rPr>
          <w:rFonts w:ascii="Arial Narrow" w:hAnsi="Arial Narrow"/>
        </w:rPr>
        <w:t>вознаграждения по настоящему Договору производится в следующем порядке:</w:t>
      </w:r>
    </w:p>
    <w:p w:rsidR="00D523F8" w:rsidRPr="002D111E" w:rsidRDefault="00D523F8" w:rsidP="00B51B80">
      <w:pPr>
        <w:pStyle w:val="ad"/>
        <w:spacing w:after="0"/>
        <w:ind w:firstLine="567"/>
        <w:jc w:val="both"/>
        <w:rPr>
          <w:rFonts w:ascii="Arial Narrow" w:hAnsi="Arial Narrow"/>
        </w:rPr>
      </w:pPr>
      <w:r w:rsidRPr="002D111E">
        <w:rPr>
          <w:rFonts w:ascii="Arial Narrow" w:hAnsi="Arial Narrow"/>
        </w:rPr>
        <w:t>3.3.1.</w:t>
      </w:r>
      <w:r w:rsidRPr="002D111E">
        <w:rPr>
          <w:rFonts w:ascii="Arial Narrow" w:hAnsi="Arial Narrow"/>
        </w:rPr>
        <w:tab/>
      </w:r>
      <w:r w:rsidR="00A025AF" w:rsidRPr="002D111E">
        <w:rPr>
          <w:rFonts w:ascii="Arial Narrow" w:hAnsi="Arial Narrow"/>
        </w:rPr>
        <w:t>Ростелеком в срок, предусмотренный п. 2.1.5. настоящего Договора, направляет в Общество Акт об оказанных услугах (далее также – «Акт»), счет-фактуру, счет на оплату услуг посредством электронного документооборота с использованием только квалифицированной электронной подписи через операторов электронного документооборота - ООО «Компания Тензор». Условия электронного обмена документами указаны в Соглашении об использовании электронных документов, размещенном по адресу http://www.rostelecom.ru/about/disclosure/. Заключая настоящий договор, Общество присоединяется к соглашению об использовании электронных документов. Счет-фактура по оказанным услугам предоставляются в соответствии с действующим законодательством.</w:t>
      </w:r>
    </w:p>
    <w:p w:rsidR="00D523F8" w:rsidRPr="00B43A17" w:rsidRDefault="00D523F8" w:rsidP="00B51B80">
      <w:pPr>
        <w:pStyle w:val="ad"/>
        <w:spacing w:after="0"/>
        <w:ind w:firstLine="567"/>
        <w:jc w:val="both"/>
        <w:rPr>
          <w:rFonts w:ascii="Arial Narrow" w:hAnsi="Arial Narrow"/>
        </w:rPr>
      </w:pPr>
      <w:r w:rsidRPr="002D111E">
        <w:rPr>
          <w:rFonts w:ascii="Arial Narrow" w:hAnsi="Arial Narrow"/>
        </w:rPr>
        <w:t>3.3.2.</w:t>
      </w:r>
      <w:r w:rsidRPr="002D111E">
        <w:rPr>
          <w:rFonts w:ascii="Arial Narrow" w:hAnsi="Arial Narrow"/>
        </w:rPr>
        <w:tab/>
        <w:t>Общество не позднее 10 (десяти) рабочих дней с момента получения Акта проводит проверку</w:t>
      </w:r>
      <w:r w:rsidRPr="00D74733">
        <w:rPr>
          <w:rFonts w:ascii="Arial Narrow" w:hAnsi="Arial Narrow"/>
        </w:rPr>
        <w:t xml:space="preserve"> данных, указанных </w:t>
      </w:r>
      <w:r>
        <w:rPr>
          <w:rFonts w:ascii="Arial Narrow" w:hAnsi="Arial Narrow"/>
        </w:rPr>
        <w:t xml:space="preserve">в </w:t>
      </w:r>
      <w:r w:rsidRPr="00D74733">
        <w:rPr>
          <w:rFonts w:ascii="Arial Narrow" w:hAnsi="Arial Narrow"/>
        </w:rPr>
        <w:t xml:space="preserve">Акте, подписывает их и направляет в Ростелеком. Если Общество в течение </w:t>
      </w:r>
      <w:r>
        <w:rPr>
          <w:rFonts w:ascii="Arial Narrow" w:hAnsi="Arial Narrow"/>
        </w:rPr>
        <w:t>10</w:t>
      </w:r>
      <w:r w:rsidRPr="00D74733">
        <w:rPr>
          <w:rFonts w:ascii="Arial Narrow" w:hAnsi="Arial Narrow"/>
        </w:rPr>
        <w:t xml:space="preserve"> (</w:t>
      </w:r>
      <w:r>
        <w:rPr>
          <w:rFonts w:ascii="Arial Narrow" w:hAnsi="Arial Narrow"/>
        </w:rPr>
        <w:t>десяти</w:t>
      </w:r>
      <w:r w:rsidRPr="00D74733">
        <w:rPr>
          <w:rFonts w:ascii="Arial Narrow" w:hAnsi="Arial Narrow"/>
        </w:rPr>
        <w:t>) рабочих дней со дня получения оригинала Акта предоставляет Ростелеком в письменном виде претензию с несогласием с указанными в данном Акте сведениями, выставленный за Отчетный период счет в любом случае подлежит оплате Обществом в полном объеме. При этом Общество подписывает Акт в неоспариваемой сумме с отметкой о</w:t>
      </w:r>
      <w:r>
        <w:rPr>
          <w:rFonts w:ascii="Arial Narrow" w:hAnsi="Arial Narrow"/>
        </w:rPr>
        <w:t>б</w:t>
      </w:r>
      <w:r w:rsidRPr="00D74733">
        <w:rPr>
          <w:rFonts w:ascii="Arial Narrow" w:hAnsi="Arial Narrow"/>
        </w:rPr>
        <w:t xml:space="preserve"> имеющихся разногласиях. В случае если претензия будет признана Ростелеком обоснованной, корректировка выставленного Обществу счета</w:t>
      </w:r>
      <w:r>
        <w:rPr>
          <w:rFonts w:ascii="Arial Narrow" w:hAnsi="Arial Narrow"/>
        </w:rPr>
        <w:t xml:space="preserve"> </w:t>
      </w:r>
      <w:r w:rsidRPr="00D74733">
        <w:rPr>
          <w:rFonts w:ascii="Arial Narrow" w:hAnsi="Arial Narrow"/>
        </w:rPr>
        <w:t>будет произведена в следующем Расчетном периоде.</w:t>
      </w:r>
    </w:p>
    <w:p w:rsidR="00D523F8" w:rsidRPr="00B43A17" w:rsidRDefault="00D523F8" w:rsidP="00B51B80">
      <w:pPr>
        <w:autoSpaceDE w:val="0"/>
        <w:autoSpaceDN w:val="0"/>
        <w:adjustRightInd w:val="0"/>
        <w:ind w:firstLine="567"/>
        <w:jc w:val="both"/>
        <w:rPr>
          <w:rFonts w:ascii="Arial Narrow" w:hAnsi="Arial Narrow"/>
        </w:rPr>
      </w:pPr>
      <w:r w:rsidRPr="00B43A17">
        <w:rPr>
          <w:rFonts w:ascii="Arial Narrow" w:hAnsi="Arial Narrow"/>
          <w:iCs/>
        </w:rPr>
        <w:t xml:space="preserve">3.3.3. </w:t>
      </w:r>
      <w:r w:rsidR="00BA2CD5">
        <w:rPr>
          <w:rFonts w:ascii="Arial Narrow" w:hAnsi="Arial Narrow"/>
        </w:rPr>
        <w:t>В случае непредставления</w:t>
      </w:r>
      <w:r w:rsidRPr="00B43A17">
        <w:rPr>
          <w:rFonts w:ascii="Arial Narrow" w:hAnsi="Arial Narrow"/>
        </w:rPr>
        <w:t xml:space="preserve"> Обществом в сроки, указанные в п. 3.3.2. настоящего Договора, </w:t>
      </w:r>
      <w:r>
        <w:rPr>
          <w:rFonts w:ascii="Arial Narrow" w:hAnsi="Arial Narrow"/>
        </w:rPr>
        <w:t>подписанного Акта</w:t>
      </w:r>
      <w:r w:rsidRPr="00B43A17">
        <w:rPr>
          <w:rFonts w:ascii="Arial Narrow" w:hAnsi="Arial Narrow"/>
        </w:rPr>
        <w:t xml:space="preserve"> либо не представления в указанные сроки </w:t>
      </w:r>
      <w:r>
        <w:rPr>
          <w:rFonts w:ascii="Arial Narrow" w:hAnsi="Arial Narrow"/>
        </w:rPr>
        <w:t xml:space="preserve">претензии с </w:t>
      </w:r>
      <w:r w:rsidRPr="00B43A17">
        <w:rPr>
          <w:rFonts w:ascii="Arial Narrow" w:hAnsi="Arial Narrow"/>
        </w:rPr>
        <w:t>мотивированн</w:t>
      </w:r>
      <w:r>
        <w:rPr>
          <w:rFonts w:ascii="Arial Narrow" w:hAnsi="Arial Narrow"/>
        </w:rPr>
        <w:t>ым</w:t>
      </w:r>
      <w:r w:rsidRPr="00B43A17">
        <w:rPr>
          <w:rFonts w:ascii="Arial Narrow" w:hAnsi="Arial Narrow"/>
        </w:rPr>
        <w:t xml:space="preserve"> отказ</w:t>
      </w:r>
      <w:r>
        <w:rPr>
          <w:rFonts w:ascii="Arial Narrow" w:hAnsi="Arial Narrow"/>
        </w:rPr>
        <w:t>ом</w:t>
      </w:r>
      <w:r w:rsidRPr="00B43A17">
        <w:rPr>
          <w:rFonts w:ascii="Arial Narrow" w:hAnsi="Arial Narrow"/>
        </w:rPr>
        <w:t xml:space="preserve"> от </w:t>
      </w:r>
      <w:r>
        <w:rPr>
          <w:rFonts w:ascii="Arial Narrow" w:hAnsi="Arial Narrow"/>
        </w:rPr>
        <w:t>подписания Акта,</w:t>
      </w:r>
      <w:r w:rsidRPr="00B43A17">
        <w:rPr>
          <w:rFonts w:ascii="Arial Narrow" w:hAnsi="Arial Narrow"/>
        </w:rPr>
        <w:t xml:space="preserve"> такой </w:t>
      </w:r>
      <w:r>
        <w:rPr>
          <w:rFonts w:ascii="Arial Narrow" w:hAnsi="Arial Narrow"/>
        </w:rPr>
        <w:t>Акт</w:t>
      </w:r>
      <w:r w:rsidRPr="00B43A17">
        <w:rPr>
          <w:rFonts w:ascii="Arial Narrow" w:hAnsi="Arial Narrow"/>
        </w:rPr>
        <w:t xml:space="preserve"> считается утвержденным Обществом в редакции, предложенной </w:t>
      </w:r>
      <w:r>
        <w:rPr>
          <w:rFonts w:ascii="Arial Narrow" w:hAnsi="Arial Narrow"/>
        </w:rPr>
        <w:t>Ростелеком</w:t>
      </w:r>
      <w:r w:rsidRPr="00B43A17">
        <w:rPr>
          <w:rFonts w:ascii="Arial Narrow" w:hAnsi="Arial Narrow"/>
        </w:rPr>
        <w:t xml:space="preserve">, а сведения, указанные в таком </w:t>
      </w:r>
      <w:r>
        <w:rPr>
          <w:rFonts w:ascii="Arial Narrow" w:hAnsi="Arial Narrow"/>
        </w:rPr>
        <w:t>Акте,</w:t>
      </w:r>
      <w:r w:rsidRPr="00B43A17">
        <w:rPr>
          <w:rFonts w:ascii="Arial Narrow" w:hAnsi="Arial Narrow"/>
        </w:rPr>
        <w:t xml:space="preserve"> считаются принятыми Обществом без возражений.</w:t>
      </w:r>
    </w:p>
    <w:p w:rsidR="00D523F8" w:rsidRPr="00B43A17" w:rsidRDefault="00B51B80" w:rsidP="00B51B80">
      <w:pPr>
        <w:ind w:firstLine="567"/>
        <w:jc w:val="both"/>
        <w:rPr>
          <w:rFonts w:ascii="Arial Narrow" w:hAnsi="Arial Narrow"/>
          <w:iCs/>
        </w:rPr>
      </w:pPr>
      <w:r>
        <w:rPr>
          <w:rFonts w:ascii="Arial Narrow" w:hAnsi="Arial Narrow"/>
          <w:iCs/>
        </w:rPr>
        <w:t xml:space="preserve">3.3.4. </w:t>
      </w:r>
      <w:r w:rsidR="00D523F8" w:rsidRPr="00B43A17">
        <w:rPr>
          <w:rFonts w:ascii="Arial Narrow" w:hAnsi="Arial Narrow"/>
          <w:iCs/>
        </w:rPr>
        <w:t xml:space="preserve">Общество </w:t>
      </w:r>
      <w:r w:rsidR="00D523F8">
        <w:rPr>
          <w:rFonts w:ascii="Arial Narrow" w:hAnsi="Arial Narrow"/>
          <w:iCs/>
        </w:rPr>
        <w:t xml:space="preserve">осуществляет оплату оказанных услуг </w:t>
      </w:r>
      <w:r w:rsidR="00D523F8" w:rsidRPr="00B43A17">
        <w:rPr>
          <w:rFonts w:ascii="Arial Narrow" w:hAnsi="Arial Narrow"/>
          <w:iCs/>
        </w:rPr>
        <w:t xml:space="preserve">в срок </w:t>
      </w:r>
      <w:r w:rsidR="00D523F8">
        <w:rPr>
          <w:rFonts w:ascii="Arial Narrow" w:hAnsi="Arial Narrow"/>
          <w:iCs/>
        </w:rPr>
        <w:t>не позднее 30 (тридцати) дней с момента получения счета, выставленного Ростелеком</w:t>
      </w:r>
      <w:r w:rsidR="00D523F8" w:rsidRPr="00E52AB3">
        <w:rPr>
          <w:rFonts w:ascii="Arial Narrow" w:hAnsi="Arial Narrow"/>
          <w:iCs/>
        </w:rPr>
        <w:t>,</w:t>
      </w:r>
      <w:r w:rsidR="00D523F8" w:rsidRPr="00B43A17">
        <w:rPr>
          <w:rFonts w:ascii="Arial Narrow" w:hAnsi="Arial Narrow"/>
          <w:iCs/>
        </w:rPr>
        <w:t xml:space="preserve"> в соответствии с условиями п. 3.3.1 настоящего Договора. </w:t>
      </w:r>
    </w:p>
    <w:p w:rsidR="007F705C" w:rsidRDefault="007F705C" w:rsidP="00B51B80">
      <w:pPr>
        <w:pStyle w:val="ad"/>
        <w:spacing w:after="0"/>
        <w:ind w:firstLine="567"/>
        <w:jc w:val="both"/>
        <w:rPr>
          <w:rFonts w:ascii="Arial Narrow" w:hAnsi="Arial Narrow"/>
        </w:rPr>
      </w:pPr>
      <w:r w:rsidRPr="00B43A17">
        <w:rPr>
          <w:rFonts w:ascii="Arial Narrow" w:hAnsi="Arial Narrow"/>
        </w:rPr>
        <w:t xml:space="preserve">Датой исполнения Обществом обязательств по уплате вознаграждения, предусмотренного настоящим Договором, считается дата </w:t>
      </w:r>
      <w:r>
        <w:rPr>
          <w:rFonts w:ascii="Arial Narrow" w:hAnsi="Arial Narrow"/>
          <w:lang w:val="ru-RU"/>
        </w:rPr>
        <w:t>списания денежных средств с расчетного счета банка Общества</w:t>
      </w:r>
      <w:r>
        <w:rPr>
          <w:rFonts w:ascii="Arial Narrow" w:hAnsi="Arial Narrow"/>
        </w:rPr>
        <w:t>.</w:t>
      </w:r>
      <w:r w:rsidRPr="00B43A17">
        <w:rPr>
          <w:rFonts w:ascii="Arial Narrow" w:hAnsi="Arial Narrow"/>
        </w:rPr>
        <w:t xml:space="preserve"> </w:t>
      </w:r>
    </w:p>
    <w:p w:rsidR="00D523F8" w:rsidRPr="00B43A17" w:rsidRDefault="00D523F8" w:rsidP="00B51B80">
      <w:pPr>
        <w:pStyle w:val="ad"/>
        <w:spacing w:after="0"/>
        <w:ind w:firstLine="426"/>
        <w:jc w:val="both"/>
        <w:rPr>
          <w:rFonts w:ascii="Arial Narrow" w:hAnsi="Arial Narrow"/>
        </w:rPr>
      </w:pPr>
      <w:r w:rsidRPr="00B43A17">
        <w:rPr>
          <w:rFonts w:ascii="Arial Narrow" w:hAnsi="Arial Narrow"/>
        </w:rPr>
        <w:t>3.4. Расчеты между Сторонами производятся ежемесячно в безналичном порядке путем перечисления денежных средств платежным поручением.</w:t>
      </w:r>
      <w:r>
        <w:rPr>
          <w:rFonts w:ascii="Arial Narrow" w:hAnsi="Arial Narrow"/>
        </w:rPr>
        <w:t xml:space="preserve"> </w:t>
      </w:r>
      <w:r w:rsidRPr="00B43A17">
        <w:rPr>
          <w:rFonts w:ascii="Arial Narrow" w:hAnsi="Arial Narrow"/>
        </w:rPr>
        <w:t>По согласованию Сторон при расчетах могут быть использованы другие формы и средства оплаты.</w:t>
      </w:r>
    </w:p>
    <w:p w:rsidR="00D523F8" w:rsidRPr="00B43A17" w:rsidRDefault="00D523F8" w:rsidP="00B51B80">
      <w:pPr>
        <w:autoSpaceDE w:val="0"/>
        <w:autoSpaceDN w:val="0"/>
        <w:adjustRightInd w:val="0"/>
        <w:ind w:firstLine="426"/>
        <w:jc w:val="both"/>
        <w:rPr>
          <w:rFonts w:ascii="Arial Narrow" w:hAnsi="Arial Narrow"/>
        </w:rPr>
      </w:pPr>
      <w:r w:rsidRPr="00B43A17">
        <w:rPr>
          <w:rFonts w:ascii="Arial Narrow" w:hAnsi="Arial Narrow"/>
        </w:rPr>
        <w:t xml:space="preserve">3.5. Датой исполнения обязательств Ростелеком по настоящему Договору считается дата </w:t>
      </w:r>
      <w:r>
        <w:rPr>
          <w:rFonts w:ascii="Arial Narrow" w:hAnsi="Arial Narrow"/>
        </w:rPr>
        <w:t>подписания Акта</w:t>
      </w:r>
      <w:r w:rsidRPr="00B43A17">
        <w:rPr>
          <w:rFonts w:ascii="Arial Narrow" w:hAnsi="Arial Narrow"/>
        </w:rPr>
        <w:t xml:space="preserve"> в соответствии с </w:t>
      </w:r>
      <w:proofErr w:type="gramStart"/>
      <w:r w:rsidRPr="00B43A17">
        <w:rPr>
          <w:rFonts w:ascii="Arial Narrow" w:hAnsi="Arial Narrow"/>
        </w:rPr>
        <w:t>п.</w:t>
      </w:r>
      <w:r>
        <w:rPr>
          <w:rFonts w:ascii="Arial Narrow" w:hAnsi="Arial Narrow"/>
        </w:rPr>
        <w:t>п.3.3.2,</w:t>
      </w:r>
      <w:r w:rsidRPr="00B43A17">
        <w:rPr>
          <w:rFonts w:ascii="Arial Narrow" w:hAnsi="Arial Narrow"/>
        </w:rPr>
        <w:t>3.3.3</w:t>
      </w:r>
      <w:proofErr w:type="gramEnd"/>
      <w:r w:rsidRPr="00B43A17">
        <w:rPr>
          <w:rFonts w:ascii="Arial Narrow" w:hAnsi="Arial Narrow"/>
        </w:rPr>
        <w:t>. настоящего Договора.</w:t>
      </w:r>
    </w:p>
    <w:p w:rsidR="00D523F8" w:rsidRDefault="00D523F8" w:rsidP="00B51B80">
      <w:pPr>
        <w:pStyle w:val="ad"/>
        <w:spacing w:after="0"/>
        <w:ind w:firstLine="426"/>
        <w:jc w:val="both"/>
        <w:rPr>
          <w:rFonts w:ascii="Arial Narrow" w:hAnsi="Arial Narrow"/>
          <w:lang w:val="ru-RU"/>
        </w:rPr>
      </w:pPr>
      <w:r>
        <w:rPr>
          <w:rFonts w:ascii="Arial Narrow" w:hAnsi="Arial Narrow"/>
        </w:rPr>
        <w:t xml:space="preserve">3.6. </w:t>
      </w:r>
      <w:r w:rsidRPr="00742430">
        <w:rPr>
          <w:rFonts w:ascii="Arial Narrow" w:hAnsi="Arial Narrow"/>
        </w:rPr>
        <w:t xml:space="preserve">Положения настоящего раздела </w:t>
      </w:r>
      <w:r>
        <w:rPr>
          <w:rFonts w:ascii="Arial Narrow" w:hAnsi="Arial Narrow"/>
        </w:rPr>
        <w:t xml:space="preserve">3 </w:t>
      </w:r>
      <w:r w:rsidRPr="00742430">
        <w:rPr>
          <w:rFonts w:ascii="Arial Narrow" w:hAnsi="Arial Narrow"/>
        </w:rPr>
        <w:t>исполняются Сторонами с учетом условия п.</w:t>
      </w:r>
      <w:r>
        <w:rPr>
          <w:rFonts w:ascii="Arial Narrow" w:hAnsi="Arial Narrow"/>
        </w:rPr>
        <w:t>1.9</w:t>
      </w:r>
      <w:r w:rsidRPr="00742430">
        <w:rPr>
          <w:rFonts w:ascii="Arial Narrow" w:hAnsi="Arial Narrow"/>
        </w:rPr>
        <w:t xml:space="preserve"> настоящего Договора.</w:t>
      </w:r>
    </w:p>
    <w:p w:rsidR="00042F35" w:rsidRDefault="00042F35"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3.7.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523F8" w:rsidRDefault="00D523F8" w:rsidP="00B51B80">
      <w:pPr>
        <w:autoSpaceDE w:val="0"/>
        <w:autoSpaceDN w:val="0"/>
        <w:adjustRightInd w:val="0"/>
        <w:spacing w:before="240" w:after="240"/>
        <w:ind w:firstLine="426"/>
        <w:jc w:val="both"/>
        <w:rPr>
          <w:rFonts w:ascii="Arial Narrow" w:hAnsi="Arial Narrow"/>
          <w:b/>
          <w:bCs/>
        </w:rPr>
      </w:pPr>
      <w:r w:rsidRPr="00B43A17">
        <w:rPr>
          <w:rFonts w:ascii="Arial Narrow" w:hAnsi="Arial Narrow"/>
          <w:b/>
          <w:bCs/>
        </w:rPr>
        <w:t>4. ОТВЕТСТВЕННОСТЬ СТОРОН</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spacing w:val="1"/>
        </w:rPr>
      </w:pPr>
      <w:r>
        <w:rPr>
          <w:rFonts w:ascii="Arial Narrow" w:hAnsi="Arial Narrow"/>
          <w:spacing w:val="1"/>
        </w:rPr>
        <w:t xml:space="preserve">4.1. </w:t>
      </w:r>
      <w:r w:rsidRPr="00B43A17">
        <w:rPr>
          <w:rFonts w:ascii="Arial Narrow" w:hAnsi="Arial Narrow"/>
          <w:spacing w:val="1"/>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spacing w:val="-3"/>
        </w:rPr>
        <w:t xml:space="preserve">4.2. </w:t>
      </w:r>
      <w:r w:rsidRPr="00B43A17">
        <w:rPr>
          <w:rFonts w:ascii="Arial Narrow" w:hAnsi="Arial Narrow"/>
          <w:spacing w:val="-3"/>
        </w:rPr>
        <w:t xml:space="preserve">В случае неоплаты, неполной или несвоевременной уплаты вознаграждения Общество уплачивает Ростелеком </w:t>
      </w:r>
      <w:r w:rsidRPr="00B43A17">
        <w:rPr>
          <w:rFonts w:ascii="Arial Narrow" w:hAnsi="Arial Narrow"/>
          <w:color w:val="000000"/>
        </w:rPr>
        <w:t xml:space="preserve">неустойку в размере </w:t>
      </w:r>
      <w:r w:rsidRPr="000935F5">
        <w:rPr>
          <w:rFonts w:ascii="Arial Narrow" w:hAnsi="Arial Narrow"/>
          <w:color w:val="000000"/>
        </w:rPr>
        <w:t>2/365</w:t>
      </w:r>
      <w:r>
        <w:rPr>
          <w:color w:val="000000"/>
        </w:rPr>
        <w:t xml:space="preserve"> </w:t>
      </w:r>
      <w:r w:rsidRPr="000935F5">
        <w:rPr>
          <w:rFonts w:ascii="Arial Narrow" w:hAnsi="Arial Narrow"/>
          <w:color w:val="000000"/>
        </w:rPr>
        <w:t>ставки рефинансирования ЦБ РФ</w:t>
      </w:r>
      <w:r w:rsidRPr="00B43A17">
        <w:rPr>
          <w:rFonts w:ascii="Arial Narrow" w:hAnsi="Arial Narrow"/>
          <w:iCs/>
        </w:rPr>
        <w:t xml:space="preserve"> от суммы неуплаченного/ уплаченного не в полном объеме или несвоевременно уплаченн</w:t>
      </w:r>
      <w:r>
        <w:rPr>
          <w:rFonts w:ascii="Arial Narrow" w:hAnsi="Arial Narrow"/>
          <w:iCs/>
        </w:rPr>
        <w:t>ой</w:t>
      </w:r>
      <w:r w:rsidRPr="00B43A17">
        <w:rPr>
          <w:rFonts w:ascii="Arial Narrow" w:hAnsi="Arial Narrow"/>
          <w:iCs/>
        </w:rPr>
        <w:t xml:space="preserve"> </w:t>
      </w:r>
      <w:r>
        <w:rPr>
          <w:rFonts w:ascii="Arial Narrow" w:hAnsi="Arial Narrow"/>
          <w:iCs/>
        </w:rPr>
        <w:t>платы за услуги</w:t>
      </w:r>
      <w:r w:rsidRPr="00B43A17">
        <w:rPr>
          <w:rFonts w:ascii="Arial Narrow" w:hAnsi="Arial Narrow"/>
          <w:iCs/>
        </w:rPr>
        <w:t xml:space="preserve"> за каждый день просрочки платежа. Неустойка должна быть уплачена Общество</w:t>
      </w:r>
      <w:r>
        <w:rPr>
          <w:rFonts w:ascii="Arial Narrow" w:hAnsi="Arial Narrow"/>
          <w:iCs/>
        </w:rPr>
        <w:t>м</w:t>
      </w:r>
      <w:r w:rsidRPr="00B43A17">
        <w:rPr>
          <w:rFonts w:ascii="Arial Narrow" w:hAnsi="Arial Narrow"/>
          <w:iCs/>
        </w:rPr>
        <w:t xml:space="preserve"> в течение 10 (десяти) рабочих дней с момента получения соответствующего требования</w:t>
      </w:r>
      <w:r>
        <w:rPr>
          <w:rFonts w:ascii="Arial Narrow" w:hAnsi="Arial Narrow"/>
          <w:iCs/>
        </w:rPr>
        <w:t xml:space="preserve"> </w:t>
      </w:r>
      <w:r w:rsidR="00B51B80">
        <w:rPr>
          <w:rFonts w:ascii="Arial Narrow" w:hAnsi="Arial Narrow"/>
          <w:iCs/>
        </w:rPr>
        <w:t xml:space="preserve">от </w:t>
      </w:r>
      <w:r w:rsidR="00B51B80" w:rsidRPr="00B43A17">
        <w:rPr>
          <w:rFonts w:ascii="Arial Narrow" w:hAnsi="Arial Narrow"/>
          <w:iCs/>
        </w:rPr>
        <w:t>Ростелекома</w:t>
      </w:r>
      <w:r w:rsidRPr="00B43A17">
        <w:rPr>
          <w:rFonts w:ascii="Arial Narrow" w:hAnsi="Arial Narrow"/>
          <w:iCs/>
        </w:rPr>
        <w:t>.</w:t>
      </w:r>
      <w:r>
        <w:rPr>
          <w:rFonts w:ascii="Arial Narrow" w:hAnsi="Arial Narrow"/>
          <w:iCs/>
        </w:rPr>
        <w:t xml:space="preserve"> При отсутствии оформленного письменного требования </w:t>
      </w:r>
      <w:r w:rsidR="00B51B80">
        <w:rPr>
          <w:rFonts w:ascii="Arial Narrow" w:hAnsi="Arial Narrow"/>
          <w:iCs/>
        </w:rPr>
        <w:t>неустойка не</w:t>
      </w:r>
      <w:r>
        <w:rPr>
          <w:rFonts w:ascii="Arial Narrow" w:hAnsi="Arial Narrow"/>
          <w:iCs/>
        </w:rPr>
        <w:t xml:space="preserve"> начисляются и не выплачиваются.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 xml:space="preserve">4.3. В случае нарушения Ростелекомом условий оказания услуг, предусмотренных настоящим Договором, Ростелеком возмещает Обществу фактически понесенные им документально подтвержденные затраты, вызванные такими нарушениями (в том числе, затраты на получение Обществом аналогичных услуг), в срок не позднее 30 (тридцати) дней с даты получения соответствующего требования от Общества. </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sidRPr="00802301">
        <w:rPr>
          <w:rFonts w:ascii="Arial Narrow" w:hAnsi="Arial Narrow"/>
          <w:iCs/>
        </w:rPr>
        <w:t>Ростелеком не несет ответственности за упущенную выгоду и иные косвенные убытки.</w:t>
      </w:r>
    </w:p>
    <w:p w:rsidR="00D523F8"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 xml:space="preserve">Условие первого абзаца настоящего пункта не лишает Стороны возможности защищать свои права и законные интересы в соответствии с нормами действующего законодательства Российской Федерации в порядке, установленном ст.9 </w:t>
      </w:r>
      <w:r w:rsidR="00B51B80">
        <w:rPr>
          <w:rFonts w:ascii="Arial Narrow" w:hAnsi="Arial Narrow"/>
          <w:iCs/>
        </w:rPr>
        <w:t xml:space="preserve">настоящего </w:t>
      </w:r>
      <w:r>
        <w:rPr>
          <w:rFonts w:ascii="Arial Narrow" w:hAnsi="Arial Narrow"/>
          <w:iCs/>
        </w:rPr>
        <w:t>Договора.</w:t>
      </w:r>
    </w:p>
    <w:p w:rsidR="00D523F8" w:rsidRPr="00B43A17" w:rsidRDefault="00D523F8" w:rsidP="00B51B80">
      <w:pPr>
        <w:spacing w:before="240" w:after="240"/>
        <w:ind w:firstLine="426"/>
        <w:rPr>
          <w:rFonts w:ascii="Arial Narrow" w:hAnsi="Arial Narrow"/>
          <w:b/>
        </w:rPr>
      </w:pPr>
      <w:r w:rsidRPr="00B43A17">
        <w:rPr>
          <w:rFonts w:ascii="Arial Narrow" w:hAnsi="Arial Narrow"/>
          <w:b/>
          <w:bCs/>
        </w:rPr>
        <w:t xml:space="preserve">5. </w:t>
      </w:r>
      <w:r w:rsidRPr="00B43A17">
        <w:rPr>
          <w:rFonts w:ascii="Arial Narrow" w:hAnsi="Arial Narrow"/>
          <w:b/>
        </w:rPr>
        <w:t xml:space="preserve">ОБСТОЯТЕЛЬСТВА НЕПРЕОДОЛИМОЙ СИЛЫ </w:t>
      </w:r>
    </w:p>
    <w:p w:rsidR="00D523F8" w:rsidRPr="00B43A17" w:rsidRDefault="00D523F8" w:rsidP="00B51B80">
      <w:pPr>
        <w:ind w:firstLine="426"/>
        <w:jc w:val="both"/>
        <w:rPr>
          <w:rFonts w:ascii="Arial Narrow" w:hAnsi="Arial Narrow"/>
        </w:rPr>
      </w:pPr>
      <w:r w:rsidRPr="00B43A17">
        <w:rPr>
          <w:rFonts w:ascii="Arial Narrow" w:hAnsi="Arial Narrow"/>
        </w:rPr>
        <w:t>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w:t>
      </w:r>
      <w:r>
        <w:rPr>
          <w:rFonts w:ascii="Arial Narrow" w:hAnsi="Arial Narrow"/>
        </w:rPr>
        <w:t>ные стихийные бедствия, боевые действия и террористические акты.</w:t>
      </w:r>
      <w:r w:rsidRPr="00B43A17">
        <w:rPr>
          <w:rFonts w:ascii="Arial Narrow" w:hAnsi="Arial Narrow"/>
        </w:rPr>
        <w:t xml:space="preserve">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D523F8" w:rsidRPr="00B43A17" w:rsidRDefault="00D523F8" w:rsidP="00B51B80">
      <w:pPr>
        <w:ind w:firstLine="426"/>
        <w:jc w:val="both"/>
        <w:rPr>
          <w:rFonts w:ascii="Arial Narrow" w:hAnsi="Arial Narrow"/>
        </w:rPr>
      </w:pPr>
      <w:r w:rsidRPr="00B43A17">
        <w:rPr>
          <w:rFonts w:ascii="Arial Narrow" w:hAnsi="Arial Narrow"/>
        </w:rPr>
        <w:t>5.2.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523F8" w:rsidRPr="00B43A17" w:rsidRDefault="00D523F8" w:rsidP="00B51B80">
      <w:pPr>
        <w:ind w:firstLine="426"/>
        <w:jc w:val="both"/>
        <w:rPr>
          <w:rFonts w:ascii="Arial Narrow" w:hAnsi="Arial Narrow"/>
        </w:rPr>
      </w:pPr>
      <w:r w:rsidRPr="00B43A17">
        <w:rPr>
          <w:rFonts w:ascii="Arial Narrow" w:hAnsi="Arial Narrow"/>
        </w:rPr>
        <w:t>5.3.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523F8" w:rsidRDefault="00D523F8" w:rsidP="00B51B80">
      <w:pPr>
        <w:ind w:firstLine="426"/>
        <w:jc w:val="both"/>
        <w:rPr>
          <w:rFonts w:ascii="Arial Narrow" w:hAnsi="Arial Narrow"/>
        </w:rPr>
      </w:pPr>
      <w:r w:rsidRPr="00B43A17">
        <w:rPr>
          <w:rFonts w:ascii="Arial Narrow" w:hAnsi="Arial Narrow"/>
        </w:rPr>
        <w:t>5.4.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523F8" w:rsidRPr="00B43A17" w:rsidRDefault="00D523F8" w:rsidP="00B51B80">
      <w:pPr>
        <w:spacing w:before="240" w:after="240"/>
        <w:ind w:firstLine="426"/>
        <w:rPr>
          <w:rFonts w:ascii="Arial Narrow" w:hAnsi="Arial Narrow"/>
          <w:b/>
          <w:bCs/>
        </w:rPr>
      </w:pPr>
      <w:r w:rsidRPr="00B43A17">
        <w:rPr>
          <w:rFonts w:ascii="Arial Narrow" w:hAnsi="Arial Narrow"/>
          <w:b/>
          <w:bCs/>
        </w:rPr>
        <w:t>6. ОБЕСПЕЧЕНИЕ КОНФИДЕНЦИАЛЬНОСТИ</w:t>
      </w:r>
    </w:p>
    <w:p w:rsidR="00D523F8" w:rsidRPr="00B43A17" w:rsidRDefault="00D523F8" w:rsidP="00B51B80">
      <w:pPr>
        <w:ind w:firstLine="426"/>
        <w:jc w:val="both"/>
        <w:rPr>
          <w:rFonts w:ascii="Arial Narrow" w:hAnsi="Arial Narrow"/>
        </w:rPr>
      </w:pPr>
      <w:r w:rsidRPr="00B43A17">
        <w:rPr>
          <w:rFonts w:ascii="Arial Narrow" w:hAnsi="Arial Narrow"/>
        </w:rPr>
        <w:t>6.1. Раскрывающая Сторона – Сторона, которая раскрывает конфиденциальную информацию другой Стороне.</w:t>
      </w:r>
    </w:p>
    <w:p w:rsidR="00D523F8" w:rsidRPr="00B43A17" w:rsidRDefault="00D523F8" w:rsidP="00B51B80">
      <w:pPr>
        <w:ind w:firstLine="426"/>
        <w:jc w:val="both"/>
        <w:rPr>
          <w:rFonts w:ascii="Arial Narrow" w:hAnsi="Arial Narrow"/>
        </w:rPr>
      </w:pPr>
      <w:r w:rsidRPr="00B43A17">
        <w:rPr>
          <w:rFonts w:ascii="Arial Narrow" w:hAnsi="Arial Narrow"/>
        </w:rPr>
        <w:t>6.2. Получающая Сторона – Сторона, которая получает конфиденциальную информацию от другой Стороны.</w:t>
      </w:r>
    </w:p>
    <w:p w:rsidR="00D523F8" w:rsidRPr="00B43A17" w:rsidRDefault="00D523F8" w:rsidP="00B51B80">
      <w:pPr>
        <w:ind w:firstLine="426"/>
        <w:jc w:val="both"/>
        <w:rPr>
          <w:rFonts w:ascii="Arial Narrow" w:hAnsi="Arial Narrow"/>
        </w:rPr>
      </w:pPr>
      <w:r w:rsidRPr="00B43A17">
        <w:rPr>
          <w:rFonts w:ascii="Arial Narrow" w:hAnsi="Arial Narrow"/>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w:t>
      </w:r>
      <w:r>
        <w:rPr>
          <w:rFonts w:ascii="Arial Narrow" w:hAnsi="Arial Narrow"/>
        </w:rPr>
        <w:t>.</w:t>
      </w:r>
      <w:r w:rsidRPr="00B43A17">
        <w:rPr>
          <w:rFonts w:ascii="Arial Narrow" w:hAnsi="Arial Narrow"/>
        </w:rPr>
        <w:t xml:space="preserve">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523F8" w:rsidRPr="00B43A17" w:rsidRDefault="00D523F8" w:rsidP="00B51B80">
      <w:pPr>
        <w:ind w:firstLine="426"/>
        <w:jc w:val="both"/>
        <w:rPr>
          <w:rFonts w:ascii="Arial Narrow" w:hAnsi="Arial Narrow"/>
        </w:rPr>
      </w:pPr>
      <w:r w:rsidRPr="00B43A17">
        <w:rPr>
          <w:rFonts w:ascii="Arial Narrow" w:hAnsi="Arial Narrow"/>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523F8" w:rsidRPr="00B43A17" w:rsidRDefault="00D523F8" w:rsidP="00B51B80">
      <w:pPr>
        <w:ind w:firstLine="426"/>
        <w:jc w:val="both"/>
        <w:rPr>
          <w:rFonts w:ascii="Arial Narrow" w:hAnsi="Arial Narrow"/>
        </w:rPr>
      </w:pPr>
      <w:r w:rsidRPr="00B43A17">
        <w:rPr>
          <w:rFonts w:ascii="Arial Narrow" w:hAnsi="Arial Narrow"/>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523F8" w:rsidRPr="00B43A17" w:rsidRDefault="00D523F8" w:rsidP="00B51B80">
      <w:pPr>
        <w:ind w:firstLine="426"/>
        <w:jc w:val="both"/>
        <w:rPr>
          <w:rFonts w:ascii="Arial Narrow" w:hAnsi="Arial Narrow"/>
        </w:rPr>
      </w:pPr>
      <w:r w:rsidRPr="00B43A17">
        <w:rPr>
          <w:rFonts w:ascii="Arial Narrow" w:hAnsi="Arial Narrow"/>
        </w:rPr>
        <w:t>информация во время ее раскрытия является публично известной;</w:t>
      </w:r>
    </w:p>
    <w:p w:rsidR="00D523F8" w:rsidRPr="00802301" w:rsidRDefault="00D523F8" w:rsidP="00B51B80">
      <w:pPr>
        <w:ind w:firstLine="426"/>
        <w:jc w:val="both"/>
        <w:rPr>
          <w:rFonts w:ascii="Arial Narrow" w:hAnsi="Arial Narrow"/>
        </w:rPr>
      </w:pPr>
      <w:r w:rsidRPr="00802301">
        <w:rPr>
          <w:rFonts w:ascii="Arial Narrow" w:hAnsi="Arial Narrow"/>
        </w:rPr>
        <w:t>информацию, которая является или становится общедоступной, но не в результате нарушения настоящего Соглашения Получающей Стороной;</w:t>
      </w:r>
    </w:p>
    <w:p w:rsidR="00D523F8" w:rsidRPr="00B43A17" w:rsidRDefault="00D523F8" w:rsidP="00B51B80">
      <w:pPr>
        <w:ind w:firstLine="426"/>
        <w:jc w:val="both"/>
        <w:rPr>
          <w:rFonts w:ascii="Arial Narrow" w:hAnsi="Arial Narrow"/>
        </w:rPr>
      </w:pPr>
      <w:r w:rsidRPr="00B43A17">
        <w:rPr>
          <w:rFonts w:ascii="Arial Narrow" w:hAnsi="Arial Narrow"/>
        </w:rPr>
        <w:t>информация представлена Получающей Стороне с письменным указанием на то, что она не является конфиденциальной;</w:t>
      </w:r>
    </w:p>
    <w:p w:rsidR="00D523F8" w:rsidRPr="00B43A17" w:rsidRDefault="00D523F8" w:rsidP="00B51B80">
      <w:pPr>
        <w:ind w:firstLine="426"/>
        <w:jc w:val="both"/>
        <w:rPr>
          <w:rFonts w:ascii="Arial Narrow" w:hAnsi="Arial Narrow"/>
        </w:rPr>
      </w:pPr>
      <w:r w:rsidRPr="00B43A17">
        <w:rPr>
          <w:rFonts w:ascii="Arial Narrow" w:hAnsi="Arial Narrow"/>
        </w:rPr>
        <w:t>информация получена от любого третьего лица на законных основаниях</w:t>
      </w:r>
      <w:r>
        <w:rPr>
          <w:rFonts w:ascii="Arial Narrow" w:hAnsi="Arial Narrow"/>
        </w:rPr>
        <w:t xml:space="preserve">, </w:t>
      </w:r>
      <w:r w:rsidRPr="00802301">
        <w:rPr>
          <w:rFonts w:ascii="Arial Narrow" w:hAnsi="Arial Narrow"/>
        </w:rPr>
        <w:t>при условии, что Получающая Сторона может назвать источник такой информации, и что у Получающей Стороны есть достаточные основания полагать, что при этом не были нарушены какие-либо обязательства по охране Конфиденциальной информации перед Передающей Стороной</w:t>
      </w:r>
      <w:r w:rsidRPr="00B43A17">
        <w:rPr>
          <w:rFonts w:ascii="Arial Narrow" w:hAnsi="Arial Narrow"/>
        </w:rPr>
        <w:t>;</w:t>
      </w:r>
    </w:p>
    <w:p w:rsidR="00D523F8" w:rsidRPr="00802301" w:rsidRDefault="00D523F8" w:rsidP="00B51B80">
      <w:pPr>
        <w:ind w:firstLine="426"/>
        <w:jc w:val="both"/>
        <w:rPr>
          <w:rFonts w:ascii="Arial Narrow" w:hAnsi="Arial Narrow"/>
        </w:rPr>
      </w:pPr>
      <w:r w:rsidRPr="00B43A17">
        <w:rPr>
          <w:rFonts w:ascii="Arial Narrow" w:hAnsi="Arial Narrow"/>
        </w:rPr>
        <w:t>информация</w:t>
      </w:r>
      <w:r w:rsidRPr="00802301">
        <w:rPr>
          <w:rFonts w:ascii="Arial Narrow" w:hAnsi="Arial Narrow"/>
        </w:rPr>
        <w:t xml:space="preserve"> доступ к которой не может быть ограничен </w:t>
      </w:r>
      <w:r w:rsidRPr="00B43A17">
        <w:rPr>
          <w:rFonts w:ascii="Arial Narrow" w:hAnsi="Arial Narrow"/>
        </w:rPr>
        <w:t>в соответствии с законодательством Российской Федерации.</w:t>
      </w:r>
      <w:r w:rsidRPr="00802301">
        <w:rPr>
          <w:rFonts w:ascii="Arial Narrow" w:hAnsi="Arial Narrow"/>
        </w:rPr>
        <w:t xml:space="preserve"> </w:t>
      </w:r>
    </w:p>
    <w:p w:rsidR="00D523F8" w:rsidRPr="00B43A17" w:rsidRDefault="00D523F8" w:rsidP="00B51B80">
      <w:pPr>
        <w:ind w:firstLine="426"/>
        <w:jc w:val="both"/>
        <w:rPr>
          <w:rFonts w:ascii="Arial Narrow" w:hAnsi="Arial Narrow"/>
        </w:rPr>
      </w:pPr>
      <w:r w:rsidRPr="00B43A17">
        <w:rPr>
          <w:rFonts w:ascii="Arial Narrow" w:hAnsi="Arial Narrow"/>
        </w:rPr>
        <w:t>6.6. Получающая Сторона имеет право раскрывать конфиденциальную информацию без согласия Раскрывающей Стороны:</w:t>
      </w:r>
    </w:p>
    <w:p w:rsidR="00D523F8" w:rsidRPr="00B43A17" w:rsidRDefault="00D523F8" w:rsidP="00B51B80">
      <w:pPr>
        <w:ind w:firstLine="426"/>
        <w:jc w:val="both"/>
        <w:rPr>
          <w:rFonts w:ascii="Arial Narrow" w:hAnsi="Arial Narrow"/>
        </w:rPr>
      </w:pPr>
      <w:r w:rsidRPr="00B43A17">
        <w:rPr>
          <w:rFonts w:ascii="Arial Narrow" w:hAnsi="Arial Narrow"/>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D523F8" w:rsidRPr="00B43A17" w:rsidRDefault="00D523F8" w:rsidP="00B51B80">
      <w:pPr>
        <w:ind w:firstLine="426"/>
        <w:jc w:val="both"/>
        <w:rPr>
          <w:rFonts w:ascii="Arial Narrow" w:hAnsi="Arial Narrow"/>
        </w:rPr>
      </w:pPr>
      <w:r w:rsidRPr="00B43A17">
        <w:rPr>
          <w:rFonts w:ascii="Arial Narrow" w:hAnsi="Arial Narrow"/>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523F8" w:rsidRDefault="00D523F8" w:rsidP="00B51B80">
      <w:pPr>
        <w:ind w:firstLine="426"/>
        <w:jc w:val="both"/>
        <w:rPr>
          <w:rFonts w:ascii="Arial Narrow" w:hAnsi="Arial Narrow"/>
        </w:rPr>
      </w:pPr>
      <w:r w:rsidRPr="00B43A17">
        <w:rPr>
          <w:rFonts w:ascii="Arial Narrow" w:hAnsi="Arial Narrow"/>
        </w:rPr>
        <w:t>6.7. В случае нарушения условий конфиденциальности одной из Сторон такая Сторона должна возместить второй Стороне реальный ущерб на осно</w:t>
      </w:r>
      <w:r>
        <w:rPr>
          <w:rFonts w:ascii="Arial Narrow" w:hAnsi="Arial Narrow"/>
        </w:rPr>
        <w:t>вании вступившего в силу решения</w:t>
      </w:r>
      <w:r w:rsidRPr="00B43A17">
        <w:rPr>
          <w:rFonts w:ascii="Arial Narrow" w:hAnsi="Arial Narrow"/>
        </w:rPr>
        <w:t xml:space="preserve"> арбитражного суда.</w:t>
      </w:r>
    </w:p>
    <w:p w:rsidR="00D523F8" w:rsidRDefault="00D523F8" w:rsidP="00B51B80">
      <w:pPr>
        <w:ind w:firstLine="426"/>
        <w:jc w:val="both"/>
        <w:rPr>
          <w:rFonts w:ascii="Arial Narrow" w:hAnsi="Arial Narrow"/>
        </w:rPr>
      </w:pPr>
      <w:r>
        <w:rPr>
          <w:rFonts w:ascii="Arial Narrow" w:hAnsi="Arial Narrow"/>
        </w:rPr>
        <w:t>6.8. Иные требования о конфиденциальности, включая (но не ограничиваясь) требования к обеспечению конфиденциальности персональных данных, с</w:t>
      </w:r>
      <w:r w:rsidRPr="0007785C">
        <w:rPr>
          <w:rFonts w:ascii="Arial Narrow" w:hAnsi="Arial Narrow"/>
        </w:rPr>
        <w:t>ведени</w:t>
      </w:r>
      <w:r>
        <w:rPr>
          <w:rFonts w:ascii="Arial Narrow" w:hAnsi="Arial Narrow"/>
        </w:rPr>
        <w:t>й</w:t>
      </w:r>
      <w:r w:rsidRPr="0007785C">
        <w:rPr>
          <w:rFonts w:ascii="Arial Narrow" w:hAnsi="Arial Narrow"/>
        </w:rPr>
        <w:t xml:space="preserve"> об абонентах и оказываемых им услугах связи</w:t>
      </w:r>
      <w:r>
        <w:rPr>
          <w:rFonts w:ascii="Arial Narrow" w:hAnsi="Arial Narrow"/>
        </w:rPr>
        <w:t xml:space="preserve">, а также требования по обеспечению </w:t>
      </w:r>
      <w:r w:rsidRPr="0007785C">
        <w:rPr>
          <w:rFonts w:ascii="Arial Narrow" w:hAnsi="Arial Narrow"/>
        </w:rPr>
        <w:t>соблюдени</w:t>
      </w:r>
      <w:r>
        <w:rPr>
          <w:rFonts w:ascii="Arial Narrow" w:hAnsi="Arial Narrow"/>
        </w:rPr>
        <w:t>я</w:t>
      </w:r>
      <w:r w:rsidRPr="0007785C">
        <w:rPr>
          <w:rFonts w:ascii="Arial Narrow" w:hAnsi="Arial Narrow"/>
        </w:rPr>
        <w:t xml:space="preserve"> тайны связи</w:t>
      </w:r>
      <w:r>
        <w:rPr>
          <w:rFonts w:ascii="Arial Narrow" w:hAnsi="Arial Narrow"/>
        </w:rPr>
        <w:t xml:space="preserve"> могут быть определены Сторонами статье 7 настоящего Договора, а </w:t>
      </w:r>
      <w:r w:rsidR="00B51B80">
        <w:rPr>
          <w:rFonts w:ascii="Arial Narrow" w:hAnsi="Arial Narrow"/>
        </w:rPr>
        <w:t>также в</w:t>
      </w:r>
      <w:r>
        <w:rPr>
          <w:rFonts w:ascii="Arial Narrow" w:hAnsi="Arial Narrow"/>
        </w:rPr>
        <w:t xml:space="preserve"> приложениях к настоящему Договору.</w:t>
      </w:r>
    </w:p>
    <w:p w:rsidR="00D523F8" w:rsidRPr="00562C75" w:rsidRDefault="00D523F8" w:rsidP="00B51B80">
      <w:pPr>
        <w:autoSpaceDE w:val="0"/>
        <w:autoSpaceDN w:val="0"/>
        <w:adjustRightInd w:val="0"/>
        <w:spacing w:before="240" w:after="240"/>
        <w:ind w:firstLine="426"/>
        <w:jc w:val="both"/>
        <w:rPr>
          <w:rFonts w:ascii="Arial Narrow" w:hAnsi="Arial Narrow"/>
          <w:b/>
          <w:bCs/>
          <w:caps/>
        </w:rPr>
      </w:pPr>
      <w:r w:rsidRPr="00562C75">
        <w:rPr>
          <w:rFonts w:ascii="Arial Narrow" w:hAnsi="Arial Narrow"/>
          <w:b/>
          <w:bCs/>
          <w:caps/>
        </w:rPr>
        <w:t>7. Условия передачи</w:t>
      </w:r>
      <w:r>
        <w:rPr>
          <w:rFonts w:ascii="Arial Narrow" w:hAnsi="Arial Narrow"/>
          <w:b/>
          <w:bCs/>
          <w:caps/>
        </w:rPr>
        <w:t>, ПОРУЧЕНИЕ НА ОБРАБОТКУ</w:t>
      </w:r>
      <w:r w:rsidRPr="00562C75">
        <w:rPr>
          <w:rFonts w:ascii="Arial Narrow" w:hAnsi="Arial Narrow"/>
          <w:b/>
          <w:bCs/>
          <w:caps/>
        </w:rPr>
        <w:t xml:space="preserve"> персональных данных. </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7.1. </w:t>
      </w:r>
      <w:r w:rsidRPr="00612D10">
        <w:rPr>
          <w:rFonts w:ascii="Arial Narrow" w:hAnsi="Arial Narrow"/>
          <w:bCs/>
        </w:rPr>
        <w:t xml:space="preserve">Подписанием настоящего </w:t>
      </w:r>
      <w:r>
        <w:rPr>
          <w:rFonts w:ascii="Arial Narrow" w:hAnsi="Arial Narrow"/>
          <w:bCs/>
        </w:rPr>
        <w:t>Договора Общество поручает Ростелекому осуществлять</w:t>
      </w:r>
      <w:r w:rsidRPr="00612D10">
        <w:rPr>
          <w:rFonts w:ascii="Arial Narrow" w:hAnsi="Arial Narrow"/>
          <w:bCs/>
        </w:rPr>
        <w:t xml:space="preserve"> обработку следующих персональных данных</w:t>
      </w:r>
      <w:r>
        <w:rPr>
          <w:rFonts w:ascii="Arial Narrow" w:hAnsi="Arial Narrow"/>
          <w:bCs/>
        </w:rPr>
        <w:t xml:space="preserve"> (далее совместно именуемых «Персональные данные»</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7.1.1. </w:t>
      </w:r>
      <w:r w:rsidRPr="00612D10">
        <w:rPr>
          <w:rFonts w:ascii="Arial Narrow" w:hAnsi="Arial Narrow"/>
          <w:bCs/>
        </w:rPr>
        <w:t xml:space="preserve">Персональные данные работников </w:t>
      </w:r>
      <w:r>
        <w:rPr>
          <w:rFonts w:ascii="Arial Narrow" w:hAnsi="Arial Narrow"/>
          <w:bCs/>
        </w:rPr>
        <w:t>Общества</w:t>
      </w:r>
      <w:r w:rsidRPr="00612D10">
        <w:rPr>
          <w:rFonts w:ascii="Arial Narrow" w:hAnsi="Arial Narrow"/>
          <w:bCs/>
        </w:rPr>
        <w:t xml:space="preserve"> (физических лиц, вступивших в трудовые отношения с </w:t>
      </w:r>
      <w:r>
        <w:rPr>
          <w:rFonts w:ascii="Arial Narrow" w:hAnsi="Arial Narrow"/>
          <w:bCs/>
        </w:rPr>
        <w:t>Обществом</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7.1.2. </w:t>
      </w:r>
      <w:r w:rsidRPr="00612D10">
        <w:rPr>
          <w:rFonts w:ascii="Arial Narrow" w:hAnsi="Arial Narrow"/>
          <w:bCs/>
        </w:rPr>
        <w:t xml:space="preserve">Персональные данные контрагентов </w:t>
      </w:r>
      <w:r>
        <w:rPr>
          <w:rFonts w:ascii="Arial Narrow" w:hAnsi="Arial Narrow"/>
          <w:bCs/>
        </w:rPr>
        <w:t>Общества</w:t>
      </w:r>
      <w:r w:rsidRPr="00612D10">
        <w:rPr>
          <w:rFonts w:ascii="Arial Narrow" w:hAnsi="Arial Narrow"/>
          <w:bCs/>
        </w:rPr>
        <w:t xml:space="preserve"> (физические лица, осуществляющие выполнение работ и (или) услуг на основании договора с </w:t>
      </w:r>
      <w:r>
        <w:rPr>
          <w:rFonts w:ascii="Arial Narrow" w:hAnsi="Arial Narrow"/>
          <w:bCs/>
        </w:rPr>
        <w:t>Обществом</w:t>
      </w:r>
      <w:r w:rsidRPr="00612D10">
        <w:rPr>
          <w:rFonts w:ascii="Arial Narrow" w:hAnsi="Arial Narrow"/>
          <w:bCs/>
        </w:rPr>
        <w:t>);</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7.1.3. </w:t>
      </w:r>
      <w:r w:rsidRPr="00612D10">
        <w:rPr>
          <w:rFonts w:ascii="Arial Narrow" w:hAnsi="Arial Narrow"/>
          <w:bCs/>
        </w:rPr>
        <w:t xml:space="preserve">Персональные данные руководителей и/или работников контрагентов </w:t>
      </w:r>
      <w:r>
        <w:rPr>
          <w:rFonts w:ascii="Arial Narrow" w:hAnsi="Arial Narrow"/>
          <w:bCs/>
        </w:rPr>
        <w:t>Общества</w:t>
      </w:r>
      <w:r w:rsidRPr="00612D10">
        <w:rPr>
          <w:rFonts w:ascii="Arial Narrow" w:hAnsi="Arial Narrow"/>
          <w:bCs/>
        </w:rPr>
        <w:t xml:space="preserve"> – юридических лиц;</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7.1.4. </w:t>
      </w:r>
      <w:r w:rsidRPr="00612D10">
        <w:rPr>
          <w:rFonts w:ascii="Arial Narrow" w:hAnsi="Arial Narrow"/>
          <w:bCs/>
        </w:rPr>
        <w:t xml:space="preserve">Персональные данные иных субъектов персональных данных, обрабатываемые в ходе выполнения </w:t>
      </w:r>
      <w:r>
        <w:rPr>
          <w:rFonts w:ascii="Arial Narrow" w:hAnsi="Arial Narrow"/>
          <w:bCs/>
        </w:rPr>
        <w:t>Ростелекомом</w:t>
      </w:r>
      <w:r w:rsidRPr="00612D10">
        <w:rPr>
          <w:rFonts w:ascii="Arial Narrow" w:hAnsi="Arial Narrow"/>
          <w:bCs/>
        </w:rPr>
        <w:t xml:space="preserve"> обязательств по</w:t>
      </w:r>
      <w:r>
        <w:rPr>
          <w:rFonts w:ascii="Arial Narrow" w:hAnsi="Arial Narrow"/>
          <w:bCs/>
        </w:rPr>
        <w:t xml:space="preserve"> настоящему</w:t>
      </w:r>
      <w:r w:rsidRPr="00612D10">
        <w:rPr>
          <w:rFonts w:ascii="Arial Narrow" w:hAnsi="Arial Narrow"/>
          <w:bCs/>
        </w:rPr>
        <w:t xml:space="preserve"> Договору.</w:t>
      </w:r>
      <w:r>
        <w:rPr>
          <w:rFonts w:ascii="Arial Narrow" w:hAnsi="Arial Narrow"/>
          <w:bCs/>
        </w:rPr>
        <w:t xml:space="preserve"> </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7.2.</w:t>
      </w:r>
      <w:r w:rsidRPr="00612D10">
        <w:rPr>
          <w:rFonts w:ascii="Arial Narrow" w:hAnsi="Arial Narrow"/>
          <w:bCs/>
        </w:rPr>
        <w:tab/>
        <w:t xml:space="preserve">Обработка персональных данных в рамках настоящего </w:t>
      </w:r>
      <w:r>
        <w:rPr>
          <w:rFonts w:ascii="Arial Narrow" w:hAnsi="Arial Narrow"/>
          <w:bCs/>
        </w:rPr>
        <w:t>Договора</w:t>
      </w:r>
      <w:r w:rsidRPr="00612D10">
        <w:rPr>
          <w:rFonts w:ascii="Arial Narrow" w:hAnsi="Arial Narrow"/>
          <w:bCs/>
        </w:rPr>
        <w:t xml:space="preserve"> осуществляется </w:t>
      </w:r>
      <w:r>
        <w:rPr>
          <w:rFonts w:ascii="Arial Narrow" w:hAnsi="Arial Narrow"/>
          <w:bCs/>
        </w:rPr>
        <w:t>Ростелекомом</w:t>
      </w:r>
      <w:r w:rsidRPr="00612D10">
        <w:rPr>
          <w:rFonts w:ascii="Arial Narrow" w:hAnsi="Arial Narrow"/>
          <w:bCs/>
        </w:rPr>
        <w:t xml:space="preserve"> в целях исполнения обязательств по Договору, в том числе обязанностей, </w:t>
      </w:r>
      <w:r>
        <w:rPr>
          <w:rFonts w:ascii="Arial Narrow" w:hAnsi="Arial Narrow"/>
          <w:bCs/>
        </w:rPr>
        <w:t xml:space="preserve">выполняемых Ростелекомом в рамах оказания услуг, предусмотренным </w:t>
      </w:r>
      <w:r w:rsidRPr="00D50706">
        <w:rPr>
          <w:rFonts w:ascii="Arial Narrow" w:hAnsi="Arial Narrow"/>
          <w:bCs/>
        </w:rPr>
        <w:t>Приложениями № 1  и № 6</w:t>
      </w:r>
      <w:r w:rsidR="00E34B01">
        <w:rPr>
          <w:rFonts w:ascii="Arial Narrow" w:hAnsi="Arial Narrow"/>
          <w:bCs/>
        </w:rPr>
        <w:t>.1 – 6.</w:t>
      </w:r>
      <w:r w:rsidR="00E31050">
        <w:rPr>
          <w:rFonts w:ascii="Arial Narrow" w:hAnsi="Arial Narrow"/>
          <w:bCs/>
        </w:rPr>
        <w:t>3</w:t>
      </w:r>
      <w:r w:rsidRPr="00D50706">
        <w:rPr>
          <w:rFonts w:ascii="Arial Narrow" w:hAnsi="Arial Narrow"/>
          <w:bCs/>
        </w:rPr>
        <w:t xml:space="preserve"> </w:t>
      </w:r>
      <w:r>
        <w:rPr>
          <w:rFonts w:ascii="Arial Narrow" w:hAnsi="Arial Narrow"/>
          <w:bCs/>
        </w:rPr>
        <w:t>к настоящему Договору</w:t>
      </w:r>
      <w:r w:rsidRPr="00612D10">
        <w:rPr>
          <w:rFonts w:ascii="Arial Narrow" w:hAnsi="Arial Narrow"/>
          <w:bCs/>
        </w:rPr>
        <w:t>, путем осуществления следующих действий: сбор, запись, систематизация, накопление, хранение, уточнение (обновление, изменение), извлечение, использование, передача (распространение, предоставление, доступ), обезличивание, блокирование, удаление, уничтожение персональных данных.</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 </w:t>
      </w:r>
      <w:r w:rsidRPr="00612D10">
        <w:rPr>
          <w:rFonts w:ascii="Arial Narrow" w:hAnsi="Arial Narrow"/>
          <w:bCs/>
        </w:rPr>
        <w:t>3.</w:t>
      </w:r>
      <w:r w:rsidRPr="00612D10">
        <w:rPr>
          <w:rFonts w:ascii="Arial Narrow" w:hAnsi="Arial Narrow"/>
          <w:bCs/>
        </w:rPr>
        <w:tab/>
        <w:t xml:space="preserve">В рамках исполнения настоящего </w:t>
      </w:r>
      <w:r>
        <w:rPr>
          <w:rFonts w:ascii="Arial Narrow" w:hAnsi="Arial Narrow"/>
          <w:bCs/>
        </w:rPr>
        <w:t>Договора</w:t>
      </w:r>
      <w:r w:rsidRPr="00612D10">
        <w:rPr>
          <w:rFonts w:ascii="Arial Narrow" w:hAnsi="Arial Narrow"/>
          <w:bCs/>
        </w:rPr>
        <w:t xml:space="preserve"> </w:t>
      </w:r>
      <w:r>
        <w:rPr>
          <w:rFonts w:ascii="Arial Narrow" w:hAnsi="Arial Narrow"/>
          <w:bCs/>
        </w:rPr>
        <w:t>Ростелеком</w:t>
      </w:r>
      <w:r w:rsidRPr="00612D10">
        <w:rPr>
          <w:rFonts w:ascii="Arial Narrow" w:hAnsi="Arial Narrow"/>
          <w:bCs/>
        </w:rPr>
        <w:t xml:space="preserve"> осуществляет обработку персональных данных, </w:t>
      </w:r>
      <w:r>
        <w:rPr>
          <w:rFonts w:ascii="Arial Narrow" w:hAnsi="Arial Narrow"/>
          <w:bCs/>
        </w:rPr>
        <w:t xml:space="preserve">только </w:t>
      </w:r>
      <w:r w:rsidRPr="00612D10">
        <w:rPr>
          <w:rFonts w:ascii="Arial Narrow" w:hAnsi="Arial Narrow"/>
          <w:bCs/>
        </w:rPr>
        <w:t>в отношении которых субъект персональных данных предоставил свое согласие, на поручение обработки третьим лицам, а также персональных данных, в отношении которых такое согласие не требуется в соответствии с действующим законодательством.</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4.</w:t>
      </w:r>
      <w:r w:rsidRPr="00612D10">
        <w:rPr>
          <w:rFonts w:ascii="Arial Narrow" w:hAnsi="Arial Narrow"/>
          <w:bCs/>
        </w:rPr>
        <w:tab/>
        <w:t xml:space="preserve">Настоящим </w:t>
      </w:r>
      <w:r>
        <w:rPr>
          <w:rFonts w:ascii="Arial Narrow" w:hAnsi="Arial Narrow"/>
          <w:bCs/>
        </w:rPr>
        <w:t>Общество</w:t>
      </w:r>
      <w:r w:rsidRPr="00612D10">
        <w:rPr>
          <w:rFonts w:ascii="Arial Narrow" w:hAnsi="Arial Narrow"/>
          <w:bCs/>
        </w:rPr>
        <w:t xml:space="preserve"> поручает </w:t>
      </w:r>
      <w:r>
        <w:rPr>
          <w:rFonts w:ascii="Arial Narrow" w:hAnsi="Arial Narrow"/>
          <w:bCs/>
        </w:rPr>
        <w:t>Ростелекому</w:t>
      </w:r>
      <w:r w:rsidRPr="00612D10">
        <w:rPr>
          <w:rFonts w:ascii="Arial Narrow" w:hAnsi="Arial Narrow"/>
          <w:bCs/>
        </w:rPr>
        <w:t xml:space="preserve"> в лице работников </w:t>
      </w:r>
      <w:r>
        <w:rPr>
          <w:rFonts w:ascii="Arial Narrow" w:hAnsi="Arial Narrow"/>
          <w:bCs/>
        </w:rPr>
        <w:t>Ростелекома</w:t>
      </w:r>
      <w:r w:rsidRPr="00612D10">
        <w:rPr>
          <w:rFonts w:ascii="Arial Narrow" w:hAnsi="Arial Narrow"/>
          <w:bCs/>
        </w:rPr>
        <w:t xml:space="preserve"> осуществлять обработку персональных данных с соблюдением принципов и правил обработки персональных данных, предусмотренных Федеральным законом от 27.07.2006 № 152-ФЗ «О персональных данных», с соблюдением конфиденциальности персональных данных и обеспечением безопасности персональных данных при их обработке.</w:t>
      </w:r>
    </w:p>
    <w:p w:rsidR="00D523F8" w:rsidRPr="00612D10"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5.</w:t>
      </w:r>
      <w:r w:rsidRPr="00612D10">
        <w:rPr>
          <w:rFonts w:ascii="Arial Narrow" w:hAnsi="Arial Narrow"/>
          <w:bCs/>
        </w:rPr>
        <w:tab/>
      </w:r>
      <w:r>
        <w:rPr>
          <w:rFonts w:ascii="Arial Narrow" w:hAnsi="Arial Narrow"/>
          <w:bCs/>
        </w:rPr>
        <w:t>При осуществлении обработки персональных данных в соответствии с настоящим Договором Ростелеком</w:t>
      </w:r>
      <w:r w:rsidRPr="00612D10">
        <w:rPr>
          <w:rFonts w:ascii="Arial Narrow" w:hAnsi="Arial Narrow"/>
          <w:bCs/>
        </w:rPr>
        <w:t xml:space="preserve"> обязуется:</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 xml:space="preserve">7. </w:t>
      </w:r>
      <w:r w:rsidRPr="00612D10">
        <w:rPr>
          <w:rFonts w:ascii="Arial Narrow" w:hAnsi="Arial Narrow"/>
          <w:bCs/>
        </w:rPr>
        <w:t>5.1.</w:t>
      </w:r>
      <w:r w:rsidRPr="00612D10">
        <w:rPr>
          <w:rFonts w:ascii="Arial Narrow" w:hAnsi="Arial Narrow"/>
          <w:bCs/>
        </w:rPr>
        <w:tab/>
        <w:t>Обеспечивать конфиденциальность персональных данных, в том числе не раскрывать третьим лицам и не распространять персональные данные без согласия субъекта персональных данных, если иное не предусмотрено федеральным законом.</w:t>
      </w:r>
    </w:p>
    <w:p w:rsidR="00D523F8" w:rsidRPr="00612D10" w:rsidRDefault="00D523F8" w:rsidP="00B51B80">
      <w:pPr>
        <w:autoSpaceDE w:val="0"/>
        <w:autoSpaceDN w:val="0"/>
        <w:adjustRightInd w:val="0"/>
        <w:ind w:firstLine="567"/>
        <w:jc w:val="both"/>
        <w:rPr>
          <w:rFonts w:ascii="Arial Narrow" w:hAnsi="Arial Narrow"/>
          <w:bCs/>
        </w:rPr>
      </w:pPr>
      <w:r>
        <w:rPr>
          <w:rFonts w:ascii="Arial Narrow" w:hAnsi="Arial Narrow"/>
          <w:bCs/>
        </w:rPr>
        <w:t>7.5</w:t>
      </w:r>
      <w:r w:rsidRPr="00612D10">
        <w:rPr>
          <w:rFonts w:ascii="Arial Narrow" w:hAnsi="Arial Narrow"/>
          <w:bCs/>
        </w:rPr>
        <w:t>.2.</w:t>
      </w:r>
      <w:r w:rsidRPr="00612D10">
        <w:rPr>
          <w:rFonts w:ascii="Arial Narrow" w:hAnsi="Arial Narrow"/>
          <w:bCs/>
        </w:rPr>
        <w:tab/>
        <w:t>Обеспечивать безопасность персональных данных при их обработке.</w:t>
      </w:r>
    </w:p>
    <w:p w:rsidR="00D523F8" w:rsidRDefault="00D523F8" w:rsidP="00B51B80">
      <w:pPr>
        <w:autoSpaceDE w:val="0"/>
        <w:autoSpaceDN w:val="0"/>
        <w:adjustRightInd w:val="0"/>
        <w:ind w:firstLine="567"/>
        <w:jc w:val="both"/>
        <w:rPr>
          <w:rFonts w:ascii="Arial Narrow" w:hAnsi="Arial Narrow"/>
          <w:bCs/>
        </w:rPr>
      </w:pPr>
      <w:r>
        <w:rPr>
          <w:rFonts w:ascii="Arial Narrow" w:hAnsi="Arial Narrow"/>
          <w:bCs/>
        </w:rPr>
        <w:t>7.</w:t>
      </w:r>
      <w:r w:rsidRPr="00612D10">
        <w:rPr>
          <w:rFonts w:ascii="Arial Narrow" w:hAnsi="Arial Narrow"/>
          <w:bCs/>
        </w:rPr>
        <w:t>5.3.</w:t>
      </w:r>
      <w:r w:rsidRPr="00612D10">
        <w:rPr>
          <w:rFonts w:ascii="Arial Narrow" w:hAnsi="Arial Narrow"/>
          <w:bCs/>
        </w:rPr>
        <w:tab/>
        <w:t>При обработке персональных данных 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D523F8" w:rsidRDefault="00D523F8" w:rsidP="00B51B80">
      <w:pPr>
        <w:autoSpaceDE w:val="0"/>
        <w:autoSpaceDN w:val="0"/>
        <w:adjustRightInd w:val="0"/>
        <w:ind w:firstLine="426"/>
        <w:jc w:val="both"/>
        <w:rPr>
          <w:rFonts w:ascii="Arial Narrow" w:hAnsi="Arial Narrow"/>
          <w:bCs/>
        </w:rPr>
      </w:pPr>
      <w:r>
        <w:rPr>
          <w:rFonts w:ascii="Arial Narrow" w:hAnsi="Arial Narrow"/>
          <w:bCs/>
        </w:rPr>
        <w:t>7.</w:t>
      </w:r>
      <w:r w:rsidRPr="00612D10">
        <w:rPr>
          <w:rFonts w:ascii="Arial Narrow" w:hAnsi="Arial Narrow"/>
          <w:bCs/>
        </w:rPr>
        <w:t>6.</w:t>
      </w:r>
      <w:r>
        <w:rPr>
          <w:rFonts w:ascii="Arial Narrow" w:hAnsi="Arial Narrow"/>
          <w:bCs/>
        </w:rPr>
        <w:t xml:space="preserve"> </w:t>
      </w:r>
      <w:r w:rsidRPr="00612D10">
        <w:rPr>
          <w:rFonts w:ascii="Arial Narrow" w:hAnsi="Arial Narrow"/>
          <w:bCs/>
        </w:rPr>
        <w:t>Требования к защите обрабатываемых персональных данных, в том числе необходимые правовые, организационные и технические меры по защите персональных данных от неправомерного или случайного доступа к ним, уничтожения, изменения, блокирования, копирования, предоставления, распространения и иных неправомерных действий в отношении персональных данных определяются Исполнителем самостоятельно с учетом требований Федерального закона от 27.07.2006 № 152-ФЗ «О персональных данных».</w:t>
      </w:r>
    </w:p>
    <w:p w:rsidR="00D523F8" w:rsidRPr="001454DB" w:rsidRDefault="00D523F8" w:rsidP="00B51B80">
      <w:pPr>
        <w:tabs>
          <w:tab w:val="left" w:pos="1200"/>
        </w:tabs>
        <w:ind w:firstLine="426"/>
        <w:jc w:val="both"/>
        <w:rPr>
          <w:rFonts w:ascii="Arial Narrow" w:hAnsi="Arial Narrow"/>
          <w:color w:val="000000"/>
        </w:rPr>
      </w:pPr>
      <w:r>
        <w:rPr>
          <w:rFonts w:ascii="Arial Narrow" w:hAnsi="Arial Narrow"/>
          <w:bCs/>
        </w:rPr>
        <w:t>7.7</w:t>
      </w:r>
      <w:r w:rsidRPr="00DE7437">
        <w:rPr>
          <w:rFonts w:ascii="Arial Narrow" w:hAnsi="Arial Narrow"/>
          <w:bCs/>
        </w:rPr>
        <w:t>.</w:t>
      </w:r>
      <w:r>
        <w:rPr>
          <w:rFonts w:ascii="Arial Narrow" w:hAnsi="Arial Narrow"/>
          <w:bCs/>
        </w:rPr>
        <w:t xml:space="preserve"> </w:t>
      </w:r>
      <w:r w:rsidRPr="001454DB">
        <w:rPr>
          <w:rFonts w:ascii="Arial Narrow" w:hAnsi="Arial Narrow"/>
          <w:color w:val="000000"/>
        </w:rPr>
        <w:t xml:space="preserve">В соответствии со ст. 6. Федерального закона «О персональных данных», в период с момента заключения настоящего Договора и до сроков, установленных нормативными документами, в течение которых каждая Сторона обязана хранить информацию о настоящем Договоре, каждая из Сторон обрабатывает персональные данные </w:t>
      </w:r>
      <w:r w:rsidR="00E34B01">
        <w:rPr>
          <w:rFonts w:ascii="Arial Narrow" w:hAnsi="Arial Narrow"/>
          <w:color w:val="000000"/>
        </w:rPr>
        <w:t>с</w:t>
      </w:r>
      <w:r w:rsidRPr="001454DB">
        <w:rPr>
          <w:rFonts w:ascii="Arial Narrow" w:hAnsi="Arial Narrow"/>
          <w:color w:val="000000"/>
        </w:rPr>
        <w:t xml:space="preserve">отрудников другой Стороны с использование и без использования своих программно-аппаратных средств. Под обработкой персональных данных понимаются действия (операции) с персональными данными, включая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и уничтожение персональных данных. </w:t>
      </w:r>
    </w:p>
    <w:p w:rsidR="00D523F8" w:rsidRPr="00DE7437" w:rsidRDefault="00D523F8" w:rsidP="00B51B80">
      <w:pPr>
        <w:autoSpaceDE w:val="0"/>
        <w:autoSpaceDN w:val="0"/>
        <w:adjustRightInd w:val="0"/>
        <w:ind w:firstLine="426"/>
        <w:jc w:val="both"/>
        <w:rPr>
          <w:rFonts w:ascii="Arial Narrow" w:hAnsi="Arial Narrow"/>
          <w:bCs/>
        </w:rPr>
      </w:pPr>
      <w:r w:rsidRPr="00DE7437">
        <w:rPr>
          <w:rFonts w:ascii="Arial Narrow" w:hAnsi="Arial Narrow"/>
          <w:bCs/>
        </w:rPr>
        <w:t xml:space="preserve">Стороны передают друг другу персональные данные своих работников, необходимые для целей надлежащего исполнения Договора (далее – «Персональные данные»), после получения от работников, персональные данные которых планируется передать, согласия на обработку Персональных данных. </w:t>
      </w:r>
    </w:p>
    <w:p w:rsidR="00D523F8" w:rsidRDefault="00D523F8" w:rsidP="00B51B80">
      <w:pPr>
        <w:autoSpaceDE w:val="0"/>
        <w:autoSpaceDN w:val="0"/>
        <w:adjustRightInd w:val="0"/>
        <w:ind w:firstLine="426"/>
        <w:jc w:val="both"/>
        <w:rPr>
          <w:rFonts w:ascii="Arial Narrow" w:hAnsi="Arial Narrow"/>
          <w:bCs/>
        </w:rPr>
      </w:pPr>
      <w:r>
        <w:rPr>
          <w:rFonts w:ascii="Arial Narrow" w:hAnsi="Arial Narrow"/>
          <w:bCs/>
        </w:rPr>
        <w:t xml:space="preserve">7.8. </w:t>
      </w:r>
      <w:r w:rsidRPr="00DE7437">
        <w:rPr>
          <w:rFonts w:ascii="Arial Narrow" w:hAnsi="Arial Narrow"/>
          <w:bCs/>
        </w:rPr>
        <w:t>Стороны обязуются соблюдать все требования действующего законодательства Российской Федерации в отношении защиты Персональных данных, полученных от другой Стороны.</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7.9. </w:t>
      </w:r>
      <w:r w:rsidRPr="00DE7437">
        <w:rPr>
          <w:rFonts w:ascii="Arial Narrow" w:hAnsi="Arial Narrow"/>
          <w:bCs/>
        </w:rPr>
        <w:t>Стороны обязуются</w:t>
      </w:r>
      <w:r>
        <w:rPr>
          <w:rFonts w:ascii="Arial Narrow" w:hAnsi="Arial Narrow"/>
          <w:bCs/>
        </w:rPr>
        <w:t>:</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DE7437">
        <w:rPr>
          <w:rFonts w:ascii="Arial Narrow" w:hAnsi="Arial Narrow"/>
          <w:bCs/>
        </w:rPr>
        <w:t xml:space="preserve"> соблюдать конфиденциальность </w:t>
      </w:r>
      <w:r>
        <w:rPr>
          <w:rFonts w:ascii="Arial Narrow" w:hAnsi="Arial Narrow"/>
          <w:bCs/>
        </w:rPr>
        <w:t xml:space="preserve">и защиту </w:t>
      </w:r>
      <w:r w:rsidRPr="00DE7437">
        <w:rPr>
          <w:rFonts w:ascii="Arial Narrow" w:hAnsi="Arial Narrow"/>
          <w:bCs/>
        </w:rPr>
        <w:t>Персональных данных</w:t>
      </w:r>
      <w:r>
        <w:rPr>
          <w:rFonts w:ascii="Arial Narrow" w:hAnsi="Arial Narrow"/>
          <w:bCs/>
        </w:rPr>
        <w:t xml:space="preserve"> </w:t>
      </w:r>
      <w:r w:rsidRPr="001454DB">
        <w:rPr>
          <w:rFonts w:ascii="Arial Narrow" w:hAnsi="Arial Narrow"/>
          <w:color w:val="000000"/>
        </w:rPr>
        <w:t>в соответствии с требованиями законодательства РФ</w:t>
      </w:r>
      <w:r w:rsidRPr="00DE7437">
        <w:rPr>
          <w:rFonts w:ascii="Arial Narrow" w:hAnsi="Arial Narrow"/>
          <w:bCs/>
        </w:rPr>
        <w:t xml:space="preserve">, </w:t>
      </w:r>
      <w:r>
        <w:rPr>
          <w:rFonts w:ascii="Arial Narrow" w:hAnsi="Arial Narrow"/>
          <w:bCs/>
        </w:rPr>
        <w:t xml:space="preserve">в том числе </w:t>
      </w:r>
      <w:r w:rsidRPr="00DE7437">
        <w:rPr>
          <w:rFonts w:ascii="Arial Narrow" w:hAnsi="Arial Narrow"/>
          <w:bCs/>
        </w:rPr>
        <w:t xml:space="preserve"> не допускать их распространения без согласия лица, чьи Персональные данные планируется распространять, или наличия иного законного основания за исключением случаев, когда доступ к Персональным данным предоставлен с согласия такого лица или на такие Персональные данные в соответствии с законодательством Российской Федерации не распространяется требование соблюдения конфиденциальности.</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0339AB">
        <w:rPr>
          <w:rFonts w:ascii="Arial Narrow" w:hAnsi="Arial Narrow"/>
          <w:bCs/>
        </w:rPr>
        <w:t>соблюдать принципы и правила обработки персональных данных, предусмотренные Федеральным законом от 27.07.2006 г. № 152-ФЗ «О персональных данных»</w:t>
      </w:r>
      <w:r>
        <w:rPr>
          <w:rFonts w:ascii="Arial Narrow" w:hAnsi="Arial Narrow"/>
          <w:bCs/>
        </w:rPr>
        <w:t>;</w:t>
      </w:r>
    </w:p>
    <w:p w:rsidR="00D523F8" w:rsidRDefault="00D523F8" w:rsidP="00B51B80">
      <w:pPr>
        <w:tabs>
          <w:tab w:val="left" w:pos="1200"/>
        </w:tabs>
        <w:ind w:firstLine="426"/>
        <w:jc w:val="both"/>
        <w:rPr>
          <w:rFonts w:ascii="Arial Narrow" w:hAnsi="Arial Narrow"/>
          <w:bCs/>
        </w:rPr>
      </w:pPr>
      <w:r>
        <w:rPr>
          <w:rFonts w:ascii="Arial Narrow" w:hAnsi="Arial Narrow"/>
          <w:bCs/>
        </w:rPr>
        <w:t xml:space="preserve">- </w:t>
      </w:r>
      <w:r w:rsidRPr="000339AB">
        <w:rPr>
          <w:rFonts w:ascii="Arial Narrow" w:hAnsi="Arial Narrow"/>
          <w:bCs/>
        </w:rPr>
        <w:t>принимать необходимые правовые, организационные и технические меры или обеспечивать их принятие для защиты персональных данных сотрудников и иных лиц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w:t>
      </w:r>
      <w:r>
        <w:rPr>
          <w:rFonts w:ascii="Arial Narrow" w:hAnsi="Arial Narrow"/>
          <w:bCs/>
        </w:rPr>
        <w:t>ных данных абонентов и иных лиц.</w:t>
      </w:r>
    </w:p>
    <w:p w:rsidR="00D523F8" w:rsidRDefault="00D523F8" w:rsidP="00B51B80">
      <w:pPr>
        <w:autoSpaceDE w:val="0"/>
        <w:autoSpaceDN w:val="0"/>
        <w:adjustRightInd w:val="0"/>
        <w:spacing w:before="240" w:after="240"/>
        <w:ind w:firstLine="426"/>
        <w:jc w:val="both"/>
        <w:rPr>
          <w:rFonts w:ascii="Arial Narrow" w:hAnsi="Arial Narrow"/>
          <w:b/>
          <w:bCs/>
        </w:rPr>
      </w:pPr>
      <w:r>
        <w:rPr>
          <w:rFonts w:ascii="Arial Narrow" w:hAnsi="Arial Narrow"/>
          <w:b/>
          <w:bCs/>
        </w:rPr>
        <w:t>8</w:t>
      </w:r>
      <w:r w:rsidRPr="00B43A17">
        <w:rPr>
          <w:rFonts w:ascii="Arial Narrow" w:hAnsi="Arial Narrow"/>
          <w:b/>
          <w:bCs/>
        </w:rPr>
        <w:t>. СРОК ДЕЙСТВИЯ ДОГОВОРА</w:t>
      </w:r>
    </w:p>
    <w:p w:rsidR="00D523F8" w:rsidRDefault="00D523F8" w:rsidP="00B51B80">
      <w:pPr>
        <w:autoSpaceDE w:val="0"/>
        <w:autoSpaceDN w:val="0"/>
        <w:adjustRightInd w:val="0"/>
        <w:ind w:firstLine="426"/>
        <w:jc w:val="both"/>
        <w:rPr>
          <w:rFonts w:ascii="Arial Narrow" w:hAnsi="Arial Narrow"/>
        </w:rPr>
      </w:pPr>
      <w:r>
        <w:rPr>
          <w:rFonts w:ascii="Arial Narrow" w:hAnsi="Arial Narrow"/>
        </w:rPr>
        <w:t>8</w:t>
      </w:r>
      <w:r w:rsidRPr="00B43A17">
        <w:rPr>
          <w:rFonts w:ascii="Arial Narrow" w:hAnsi="Arial Narrow"/>
        </w:rPr>
        <w:t>.1.</w:t>
      </w:r>
      <w:r w:rsidR="00A512D3" w:rsidRPr="00A512D3">
        <w:rPr>
          <w:rFonts w:ascii="Arial Narrow" w:hAnsi="Arial Narrow"/>
        </w:rPr>
        <w:t xml:space="preserve"> Настоящий Договор вступает в силу с момента подписания и действует до </w:t>
      </w:r>
      <w:r w:rsidR="002D111E">
        <w:rPr>
          <w:rFonts w:ascii="Arial Narrow" w:hAnsi="Arial Narrow"/>
        </w:rPr>
        <w:t>31</w:t>
      </w:r>
      <w:r w:rsidR="00A512D3" w:rsidRPr="00A512D3">
        <w:rPr>
          <w:rFonts w:ascii="Arial Narrow" w:hAnsi="Arial Narrow"/>
        </w:rPr>
        <w:t>.</w:t>
      </w:r>
      <w:r w:rsidR="002D111E">
        <w:rPr>
          <w:rFonts w:ascii="Arial Narrow" w:hAnsi="Arial Narrow"/>
        </w:rPr>
        <w:t>12</w:t>
      </w:r>
      <w:r w:rsidR="00A512D3" w:rsidRPr="00A512D3">
        <w:rPr>
          <w:rFonts w:ascii="Arial Narrow" w:hAnsi="Arial Narrow"/>
        </w:rPr>
        <w:t>.2018</w:t>
      </w:r>
      <w:r w:rsidR="00AE4109">
        <w:rPr>
          <w:rFonts w:ascii="Arial Narrow" w:hAnsi="Arial Narrow"/>
        </w:rPr>
        <w:t xml:space="preserve"> г.</w:t>
      </w:r>
      <w:r w:rsidR="00A512D3" w:rsidRPr="00A512D3">
        <w:rPr>
          <w:rFonts w:ascii="Arial Narrow" w:hAnsi="Arial Narrow"/>
        </w:rPr>
        <w:t>, условия Договора распространяют свое действие на отношения сторон возникшие с 01.01.201</w:t>
      </w:r>
      <w:r w:rsidR="002D111E">
        <w:rPr>
          <w:rFonts w:ascii="Arial Narrow" w:hAnsi="Arial Narrow"/>
        </w:rPr>
        <w:t>8</w:t>
      </w:r>
      <w:r w:rsidR="00AE4109">
        <w:rPr>
          <w:rFonts w:ascii="Arial Narrow" w:hAnsi="Arial Narrow"/>
        </w:rPr>
        <w:t xml:space="preserve"> г</w:t>
      </w:r>
      <w:r w:rsidR="00A512D3">
        <w:rPr>
          <w:rFonts w:ascii="Arial Narrow" w:hAnsi="Arial Narrow"/>
        </w:rPr>
        <w:t xml:space="preserve">. </w:t>
      </w:r>
      <w:r w:rsidRPr="000E199B">
        <w:rPr>
          <w:rFonts w:ascii="Arial Narrow" w:hAnsi="Arial Narrow"/>
        </w:rPr>
        <w:t>Настоящий Договор может быть продлен по взаимному согласию Сторон на новый срок неограниченное число раз путем подписания уполномоченными представителями Сторон дополнительных соглашений к настоящему Договору.</w:t>
      </w:r>
    </w:p>
    <w:p w:rsidR="00D523F8" w:rsidRPr="00B43A17" w:rsidRDefault="00D523F8" w:rsidP="00B51B80">
      <w:pPr>
        <w:autoSpaceDE w:val="0"/>
        <w:autoSpaceDN w:val="0"/>
        <w:adjustRightInd w:val="0"/>
        <w:ind w:firstLine="426"/>
        <w:jc w:val="both"/>
        <w:rPr>
          <w:rFonts w:ascii="Arial Narrow" w:hAnsi="Arial Narrow"/>
        </w:rPr>
      </w:pPr>
      <w:r>
        <w:rPr>
          <w:rFonts w:ascii="Arial Narrow" w:hAnsi="Arial Narrow"/>
          <w:iCs/>
        </w:rPr>
        <w:t>8</w:t>
      </w:r>
      <w:r w:rsidRPr="00B43A17">
        <w:rPr>
          <w:rFonts w:ascii="Arial Narrow" w:hAnsi="Arial Narrow"/>
          <w:iCs/>
        </w:rPr>
        <w:t>.2</w:t>
      </w:r>
      <w:r>
        <w:rPr>
          <w:rFonts w:ascii="Arial Narrow" w:hAnsi="Arial Narrow"/>
          <w:iCs/>
        </w:rPr>
        <w:t xml:space="preserve">. </w:t>
      </w:r>
      <w:r w:rsidRPr="00B43A17">
        <w:rPr>
          <w:rFonts w:ascii="Arial Narrow" w:hAnsi="Arial Narrow"/>
          <w:iCs/>
        </w:rPr>
        <w:t>Настоящий Договор может быть</w:t>
      </w:r>
      <w:r w:rsidRPr="00B43A17">
        <w:rPr>
          <w:rFonts w:ascii="Arial Narrow" w:hAnsi="Arial Narrow"/>
        </w:rPr>
        <w:t xml:space="preserve"> расторгнут досрочно по взаимному согласию Сторон.</w:t>
      </w:r>
      <w:r>
        <w:rPr>
          <w:rFonts w:ascii="Arial Narrow" w:hAnsi="Arial Narrow"/>
        </w:rPr>
        <w:t xml:space="preserve"> Каждая Сторона вправе направить другой Стороне предложение о расторжении договора в порядке, определенном в п. 10.1. настоящего Договора. </w:t>
      </w:r>
    </w:p>
    <w:p w:rsidR="00D523F8" w:rsidRDefault="00D523F8" w:rsidP="00B51B80">
      <w:pPr>
        <w:widowControl w:val="0"/>
        <w:shd w:val="clear" w:color="auto" w:fill="FFFFFF"/>
        <w:autoSpaceDE w:val="0"/>
        <w:autoSpaceDN w:val="0"/>
        <w:adjustRightInd w:val="0"/>
        <w:spacing w:before="240" w:after="240"/>
        <w:ind w:firstLine="426"/>
        <w:rPr>
          <w:rFonts w:ascii="Arial Narrow" w:hAnsi="Arial Narrow"/>
          <w:b/>
          <w:iCs/>
        </w:rPr>
      </w:pPr>
      <w:r>
        <w:rPr>
          <w:rFonts w:ascii="Arial Narrow" w:hAnsi="Arial Narrow"/>
          <w:b/>
          <w:bCs/>
        </w:rPr>
        <w:t>9</w:t>
      </w:r>
      <w:r w:rsidRPr="00B43A17">
        <w:rPr>
          <w:rFonts w:ascii="Arial Narrow" w:hAnsi="Arial Narrow"/>
          <w:b/>
          <w:bCs/>
        </w:rPr>
        <w:t xml:space="preserve">. </w:t>
      </w:r>
      <w:r w:rsidRPr="00B43A17">
        <w:rPr>
          <w:rFonts w:ascii="Arial Narrow" w:hAnsi="Arial Narrow"/>
          <w:b/>
          <w:iCs/>
        </w:rPr>
        <w:t>РАЗРЕШЕНИЕ СПОРОВ</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9</w:t>
      </w:r>
      <w:r w:rsidRPr="00B43A17">
        <w:rPr>
          <w:rFonts w:ascii="Arial Narrow" w:hAnsi="Arial Narrow"/>
          <w:iCs/>
        </w:rPr>
        <w:t>.1. Договор подлежит исполнению и толкованию в соответствии с законодательством Российской Федерации.</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iCs/>
        </w:rPr>
      </w:pPr>
      <w:r>
        <w:rPr>
          <w:rFonts w:ascii="Arial Narrow" w:hAnsi="Arial Narrow"/>
          <w:iCs/>
        </w:rPr>
        <w:t>9</w:t>
      </w:r>
      <w:r w:rsidRPr="00B43A17">
        <w:rPr>
          <w:rFonts w:ascii="Arial Narrow" w:hAnsi="Arial Narrow"/>
          <w:iCs/>
        </w:rPr>
        <w:t>.2. Всё, что не предусмотрено настоящим Договором, регламентируется положениями действующего законодательства Российской Федерации.</w:t>
      </w:r>
    </w:p>
    <w:p w:rsidR="00D523F8" w:rsidRPr="00B43A17" w:rsidRDefault="00D523F8" w:rsidP="00B51B80">
      <w:pPr>
        <w:pStyle w:val="21"/>
        <w:widowControl w:val="0"/>
        <w:ind w:firstLine="426"/>
        <w:rPr>
          <w:rFonts w:ascii="Arial Narrow" w:hAnsi="Arial Narrow"/>
          <w:iCs/>
          <w:color w:val="auto"/>
          <w:sz w:val="24"/>
          <w:szCs w:val="24"/>
        </w:rPr>
      </w:pPr>
      <w:r>
        <w:rPr>
          <w:rFonts w:ascii="Arial Narrow" w:hAnsi="Arial Narrow"/>
          <w:iCs/>
          <w:color w:val="auto"/>
          <w:sz w:val="24"/>
          <w:szCs w:val="24"/>
        </w:rPr>
        <w:t>9</w:t>
      </w:r>
      <w:r w:rsidRPr="00B43A17">
        <w:rPr>
          <w:rFonts w:ascii="Arial Narrow" w:hAnsi="Arial Narrow"/>
          <w:iCs/>
          <w:color w:val="auto"/>
          <w:sz w:val="24"/>
          <w:szCs w:val="24"/>
        </w:rPr>
        <w:t xml:space="preserve">.3. Все споры и разногласия, которые могут возникнуть из настоящего Договора или в связи с ним, Стороны рассматривают в претензионном порядке. </w:t>
      </w:r>
    </w:p>
    <w:p w:rsidR="00D523F8" w:rsidRPr="00B43A17" w:rsidRDefault="00D523F8" w:rsidP="00B51B80">
      <w:pPr>
        <w:pStyle w:val="21"/>
        <w:widowControl w:val="0"/>
        <w:ind w:firstLine="426"/>
        <w:rPr>
          <w:rFonts w:ascii="Arial Narrow" w:hAnsi="Arial Narrow"/>
          <w:iCs/>
          <w:color w:val="auto"/>
          <w:sz w:val="24"/>
          <w:szCs w:val="24"/>
        </w:rPr>
      </w:pPr>
      <w:r>
        <w:rPr>
          <w:rFonts w:ascii="Arial Narrow" w:hAnsi="Arial Narrow"/>
          <w:iCs/>
          <w:color w:val="auto"/>
          <w:sz w:val="24"/>
          <w:szCs w:val="24"/>
        </w:rPr>
        <w:t>9</w:t>
      </w:r>
      <w:r w:rsidRPr="00B43A17">
        <w:rPr>
          <w:rFonts w:ascii="Arial Narrow" w:hAnsi="Arial Narrow"/>
          <w:iCs/>
          <w:color w:val="auto"/>
          <w:sz w:val="24"/>
          <w:szCs w:val="24"/>
        </w:rPr>
        <w:t>.4. В случае если споры и (или) разногласия не урегулированы Сторонами в претензионном порядке</w:t>
      </w:r>
      <w:r>
        <w:rPr>
          <w:rFonts w:ascii="Arial Narrow" w:hAnsi="Arial Narrow"/>
          <w:iCs/>
          <w:color w:val="auto"/>
          <w:sz w:val="24"/>
          <w:szCs w:val="24"/>
        </w:rPr>
        <w:t xml:space="preserve"> </w:t>
      </w:r>
      <w:r w:rsidRPr="00B43A17">
        <w:rPr>
          <w:rFonts w:ascii="Arial Narrow" w:hAnsi="Arial Narrow"/>
          <w:iCs/>
          <w:color w:val="auto"/>
          <w:sz w:val="24"/>
          <w:szCs w:val="24"/>
        </w:rPr>
        <w:t xml:space="preserve">в течение 30 (тридцати) календарных дней с момента получения претензии одной из Сторон, такая Сторона вправе обратиться в Арбитражный суд </w:t>
      </w:r>
      <w:r>
        <w:rPr>
          <w:rFonts w:ascii="Arial Narrow" w:hAnsi="Arial Narrow"/>
          <w:iCs/>
          <w:color w:val="auto"/>
          <w:sz w:val="24"/>
          <w:szCs w:val="24"/>
        </w:rPr>
        <w:t>г. Москвы</w:t>
      </w:r>
      <w:r w:rsidRPr="00B43A17">
        <w:rPr>
          <w:rFonts w:ascii="Arial Narrow" w:hAnsi="Arial Narrow"/>
          <w:iCs/>
          <w:color w:val="auto"/>
          <w:sz w:val="24"/>
          <w:szCs w:val="24"/>
        </w:rPr>
        <w:t>.</w:t>
      </w:r>
    </w:p>
    <w:p w:rsidR="00D523F8" w:rsidRDefault="00D523F8" w:rsidP="00B51B80">
      <w:pPr>
        <w:autoSpaceDE w:val="0"/>
        <w:autoSpaceDN w:val="0"/>
        <w:adjustRightInd w:val="0"/>
        <w:spacing w:before="240" w:after="240"/>
        <w:ind w:firstLine="426"/>
        <w:jc w:val="both"/>
        <w:rPr>
          <w:rFonts w:ascii="Arial Narrow" w:hAnsi="Arial Narrow"/>
          <w:b/>
          <w:bCs/>
        </w:rPr>
      </w:pPr>
      <w:r>
        <w:rPr>
          <w:rFonts w:ascii="Arial Narrow" w:hAnsi="Arial Narrow"/>
          <w:b/>
          <w:bCs/>
        </w:rPr>
        <w:t>10</w:t>
      </w:r>
      <w:r w:rsidRPr="00B43A17">
        <w:rPr>
          <w:rFonts w:ascii="Arial Narrow" w:hAnsi="Arial Narrow"/>
          <w:b/>
          <w:bCs/>
        </w:rPr>
        <w:t>. ПРОЧИЕ УСЛОВИЯ</w:t>
      </w:r>
    </w:p>
    <w:p w:rsidR="00D523F8" w:rsidRPr="00B43A17" w:rsidRDefault="00D523F8" w:rsidP="00B51B80">
      <w:pPr>
        <w:ind w:firstLine="426"/>
        <w:jc w:val="both"/>
        <w:rPr>
          <w:rFonts w:ascii="Arial Narrow" w:hAnsi="Arial Narrow"/>
        </w:rPr>
      </w:pPr>
      <w:r>
        <w:rPr>
          <w:rFonts w:ascii="Arial Narrow" w:hAnsi="Arial Narrow"/>
        </w:rPr>
        <w:t>10</w:t>
      </w:r>
      <w:r w:rsidRPr="00B43A17">
        <w:rPr>
          <w:rFonts w:ascii="Arial Narrow" w:hAnsi="Arial Narrow"/>
        </w:rPr>
        <w:t>.1. 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или курьером по приведенным в разделе 1</w:t>
      </w:r>
      <w:r>
        <w:rPr>
          <w:rFonts w:ascii="Arial Narrow" w:hAnsi="Arial Narrow"/>
        </w:rPr>
        <w:t>1</w:t>
      </w:r>
      <w:r w:rsidRPr="00B43A17">
        <w:rPr>
          <w:rFonts w:ascii="Arial Narrow" w:hAnsi="Arial Narrow"/>
        </w:rPr>
        <w:t xml:space="preserve"> настоящего Договора адресам (телефонам). Датой уведомления считается дата его доставки, указанная в уведомлении о вручении или доставке.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w:t>
      </w:r>
      <w:r>
        <w:rPr>
          <w:rFonts w:ascii="Arial Narrow" w:hAnsi="Arial Narrow"/>
        </w:rPr>
        <w:t xml:space="preserve"> </w:t>
      </w:r>
      <w:r w:rsidRPr="00B43A17">
        <w:rPr>
          <w:rFonts w:ascii="Arial Narrow" w:hAnsi="Arial Narrow"/>
        </w:rPr>
        <w:t>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Pr>
          <w:rFonts w:ascii="Arial Narrow" w:hAnsi="Arial Narrow"/>
        </w:rPr>
        <w:t>-</w:t>
      </w:r>
      <w:r w:rsidRPr="00B43A17">
        <w:rPr>
          <w:rFonts w:ascii="Arial Narrow" w:hAnsi="Arial Narrow"/>
        </w:rPr>
        <w:t>отправителя, содержащего сведения о приеме сообщения Стороной-</w:t>
      </w:r>
      <w:r>
        <w:rPr>
          <w:rFonts w:ascii="Arial Narrow" w:hAnsi="Arial Narrow"/>
        </w:rPr>
        <w:t>п</w:t>
      </w:r>
      <w:r w:rsidRPr="00B43A17">
        <w:rPr>
          <w:rFonts w:ascii="Arial Narrow" w:hAnsi="Arial Narrow"/>
        </w:rPr>
        <w:t>олучателем.</w:t>
      </w:r>
    </w:p>
    <w:p w:rsidR="00D523F8" w:rsidRPr="00B43A17" w:rsidRDefault="00D523F8" w:rsidP="00B51B80">
      <w:pPr>
        <w:widowControl w:val="0"/>
        <w:shd w:val="clear" w:color="auto" w:fill="FFFFFF"/>
        <w:tabs>
          <w:tab w:val="num" w:pos="905"/>
        </w:tabs>
        <w:autoSpaceDE w:val="0"/>
        <w:autoSpaceDN w:val="0"/>
        <w:adjustRightInd w:val="0"/>
        <w:ind w:firstLine="426"/>
        <w:jc w:val="both"/>
        <w:rPr>
          <w:rFonts w:ascii="Arial Narrow" w:hAnsi="Arial Narrow"/>
        </w:rPr>
      </w:pPr>
      <w:r w:rsidRPr="00B43A17">
        <w:rPr>
          <w:rFonts w:ascii="Arial Narrow" w:hAnsi="Arial Narrow"/>
        </w:rPr>
        <w:t>По настоящему Договору обмен информацией между Сторонами, ее хранение и использование, осуществляется в соответствии с</w:t>
      </w:r>
      <w:r>
        <w:rPr>
          <w:rFonts w:ascii="Arial Narrow" w:hAnsi="Arial Narrow"/>
        </w:rPr>
        <w:t xml:space="preserve"> </w:t>
      </w:r>
      <w:r w:rsidRPr="00B43A17">
        <w:rPr>
          <w:rFonts w:ascii="Arial Narrow" w:hAnsi="Arial Narrow"/>
        </w:rPr>
        <w:t>положениями Раздела 6 настоящего Договора.</w:t>
      </w:r>
    </w:p>
    <w:p w:rsidR="00D523F8" w:rsidRPr="00B43A17" w:rsidRDefault="00D523F8" w:rsidP="00B51B80">
      <w:pPr>
        <w:widowControl w:val="0"/>
        <w:autoSpaceDE w:val="0"/>
        <w:autoSpaceDN w:val="0"/>
        <w:adjustRightInd w:val="0"/>
        <w:ind w:firstLine="426"/>
        <w:jc w:val="both"/>
        <w:rPr>
          <w:rFonts w:ascii="Arial Narrow" w:hAnsi="Arial Narrow"/>
        </w:rPr>
      </w:pPr>
      <w:r>
        <w:rPr>
          <w:rFonts w:ascii="Arial Narrow" w:hAnsi="Arial Narrow"/>
        </w:rPr>
        <w:t>10</w:t>
      </w:r>
      <w:r w:rsidRPr="00B43A17">
        <w:rPr>
          <w:rFonts w:ascii="Arial Narrow" w:hAnsi="Arial Narrow"/>
        </w:rPr>
        <w:t>.2.</w:t>
      </w:r>
      <w:r>
        <w:rPr>
          <w:rFonts w:ascii="Arial Narrow" w:hAnsi="Arial Narrow"/>
        </w:rPr>
        <w:t xml:space="preserve"> </w:t>
      </w:r>
      <w:r w:rsidRPr="00B43A17">
        <w:rPr>
          <w:rFonts w:ascii="Arial Narrow" w:hAnsi="Arial Narrow"/>
        </w:rPr>
        <w:t>Ни одна из сторон не вправе уступить свои права и обязанности по настоящему Договору без письменного согласия другой Стороны.</w:t>
      </w:r>
    </w:p>
    <w:p w:rsidR="00D523F8" w:rsidRPr="00B43A17" w:rsidRDefault="00D523F8" w:rsidP="00B51B80">
      <w:pPr>
        <w:pStyle w:val="21"/>
        <w:widowControl w:val="0"/>
        <w:ind w:firstLine="426"/>
        <w:rPr>
          <w:rFonts w:ascii="Arial Narrow" w:hAnsi="Arial Narrow"/>
          <w:color w:val="auto"/>
          <w:sz w:val="24"/>
          <w:szCs w:val="24"/>
        </w:rPr>
      </w:pPr>
      <w:r>
        <w:rPr>
          <w:rFonts w:ascii="Arial Narrow" w:hAnsi="Arial Narrow"/>
          <w:color w:val="auto"/>
          <w:sz w:val="24"/>
          <w:szCs w:val="24"/>
        </w:rPr>
        <w:t>10</w:t>
      </w:r>
      <w:r w:rsidRPr="00B43A17">
        <w:rPr>
          <w:rFonts w:ascii="Arial Narrow" w:hAnsi="Arial Narrow"/>
          <w:color w:val="auto"/>
          <w:sz w:val="24"/>
          <w:szCs w:val="24"/>
        </w:rPr>
        <w:t>.3.</w:t>
      </w:r>
      <w:r>
        <w:rPr>
          <w:rFonts w:ascii="Arial Narrow" w:hAnsi="Arial Narrow"/>
          <w:color w:val="auto"/>
          <w:sz w:val="24"/>
          <w:szCs w:val="24"/>
        </w:rPr>
        <w:t xml:space="preserve"> </w:t>
      </w:r>
      <w:r w:rsidRPr="00B43A17">
        <w:rPr>
          <w:rFonts w:ascii="Arial Narrow" w:hAnsi="Arial Narrow"/>
          <w:color w:val="auto"/>
          <w:sz w:val="24"/>
          <w:szCs w:val="24"/>
        </w:rPr>
        <w:t>Любые изменения и дополнения настоящего Договора должны совершаться Сторонами по взаимному согласию в письменной форме путем подписания дополнительных соглашений к настоящему Договору уполномоченными представителями Сторон.</w:t>
      </w:r>
    </w:p>
    <w:p w:rsidR="00D523F8" w:rsidRPr="00B43A17" w:rsidRDefault="00D523F8" w:rsidP="00B51B80">
      <w:pPr>
        <w:pStyle w:val="21"/>
        <w:widowControl w:val="0"/>
        <w:ind w:firstLine="426"/>
        <w:rPr>
          <w:rFonts w:ascii="Arial Narrow" w:hAnsi="Arial Narrow"/>
          <w:color w:val="auto"/>
          <w:sz w:val="24"/>
          <w:szCs w:val="24"/>
        </w:rPr>
      </w:pPr>
      <w:r>
        <w:rPr>
          <w:rFonts w:ascii="Arial Narrow" w:hAnsi="Arial Narrow"/>
          <w:color w:val="auto"/>
          <w:sz w:val="24"/>
          <w:szCs w:val="24"/>
        </w:rPr>
        <w:t>10</w:t>
      </w:r>
      <w:r w:rsidRPr="00B43A17">
        <w:rPr>
          <w:rFonts w:ascii="Arial Narrow" w:hAnsi="Arial Narrow"/>
          <w:color w:val="auto"/>
          <w:sz w:val="24"/>
          <w:szCs w:val="24"/>
        </w:rPr>
        <w:t>.</w:t>
      </w:r>
      <w:r>
        <w:rPr>
          <w:rFonts w:ascii="Arial Narrow" w:hAnsi="Arial Narrow"/>
          <w:color w:val="auto"/>
          <w:sz w:val="24"/>
          <w:szCs w:val="24"/>
        </w:rPr>
        <w:t>4</w:t>
      </w:r>
      <w:r w:rsidRPr="00B43A17">
        <w:rPr>
          <w:rFonts w:ascii="Arial Narrow" w:hAnsi="Arial Narrow"/>
          <w:color w:val="auto"/>
          <w:sz w:val="24"/>
          <w:szCs w:val="24"/>
        </w:rPr>
        <w:t>.</w:t>
      </w:r>
      <w:r>
        <w:rPr>
          <w:rFonts w:ascii="Arial Narrow" w:hAnsi="Arial Narrow"/>
        </w:rPr>
        <w:t xml:space="preserve"> </w:t>
      </w:r>
      <w:r w:rsidRPr="00B43A17">
        <w:rPr>
          <w:rFonts w:ascii="Arial Narrow" w:hAnsi="Arial Narrow"/>
          <w:color w:val="auto"/>
          <w:sz w:val="24"/>
          <w:szCs w:val="24"/>
        </w:rPr>
        <w:t>Стороны обязуются в течение 3 (трех) рабочих дней с момента изменений направлять в адрес другой Стороны уведомление об изменении реквизитов, адресной информации</w:t>
      </w:r>
      <w:r>
        <w:rPr>
          <w:rFonts w:ascii="Arial Narrow" w:hAnsi="Arial Narrow"/>
          <w:color w:val="auto"/>
          <w:sz w:val="24"/>
          <w:szCs w:val="24"/>
        </w:rPr>
        <w:t>, организационно – правовой</w:t>
      </w:r>
      <w:r w:rsidRPr="00B43A17">
        <w:rPr>
          <w:rFonts w:ascii="Arial Narrow" w:hAnsi="Arial Narrow"/>
          <w:color w:val="auto"/>
          <w:sz w:val="24"/>
          <w:szCs w:val="24"/>
        </w:rPr>
        <w:t xml:space="preserve"> формы</w:t>
      </w:r>
      <w:r>
        <w:rPr>
          <w:rFonts w:ascii="Arial Narrow" w:hAnsi="Arial Narrow"/>
          <w:color w:val="auto"/>
          <w:sz w:val="24"/>
          <w:szCs w:val="24"/>
        </w:rPr>
        <w:t xml:space="preserve"> и банковских</w:t>
      </w:r>
      <w:r w:rsidRPr="00B43A17">
        <w:rPr>
          <w:rFonts w:ascii="Arial Narrow" w:hAnsi="Arial Narrow"/>
          <w:color w:val="auto"/>
          <w:sz w:val="24"/>
          <w:szCs w:val="24"/>
        </w:rPr>
        <w:t xml:space="preserve"> реквизитов. Риски последствий неисполнения Стороной условий Договора по уведомлению другой Стороны несет Сторона, не исполнившая обязанности по уведомлению другой Стороны. </w:t>
      </w:r>
    </w:p>
    <w:p w:rsidR="00D523F8" w:rsidRPr="00B43A17" w:rsidRDefault="00D523F8" w:rsidP="00B51B80">
      <w:pPr>
        <w:pStyle w:val="21"/>
        <w:widowControl w:val="0"/>
        <w:ind w:firstLine="426"/>
        <w:rPr>
          <w:rFonts w:ascii="Arial Narrow" w:hAnsi="Arial Narrow"/>
          <w:sz w:val="24"/>
          <w:szCs w:val="24"/>
        </w:rPr>
      </w:pPr>
      <w:r>
        <w:rPr>
          <w:rFonts w:ascii="Arial Narrow" w:hAnsi="Arial Narrow"/>
          <w:color w:val="auto"/>
          <w:sz w:val="24"/>
          <w:szCs w:val="24"/>
        </w:rPr>
        <w:t>10.5</w:t>
      </w:r>
      <w:r w:rsidRPr="00B43A17">
        <w:rPr>
          <w:rFonts w:ascii="Arial Narrow" w:hAnsi="Arial Narrow"/>
          <w:color w:val="auto"/>
          <w:sz w:val="24"/>
          <w:szCs w:val="24"/>
        </w:rPr>
        <w:t xml:space="preserve">. </w:t>
      </w:r>
      <w:r w:rsidRPr="00B43A17">
        <w:rPr>
          <w:rFonts w:ascii="Arial Narrow" w:hAnsi="Arial Narrow"/>
          <w:sz w:val="24"/>
          <w:szCs w:val="24"/>
        </w:rPr>
        <w:t>Настоящий Договор составлен в двух экземплярах на русском языке, имеющих одинаковую юридическую силу, по одному экземпляру для каждой из Сторон.</w:t>
      </w:r>
    </w:p>
    <w:p w:rsidR="00D523F8" w:rsidRPr="00B43A17" w:rsidRDefault="00D523F8" w:rsidP="00B51B80">
      <w:pPr>
        <w:widowControl w:val="0"/>
        <w:shd w:val="clear" w:color="auto" w:fill="FFFFFF"/>
        <w:autoSpaceDE w:val="0"/>
        <w:autoSpaceDN w:val="0"/>
        <w:adjustRightInd w:val="0"/>
        <w:ind w:firstLine="426"/>
        <w:jc w:val="both"/>
        <w:rPr>
          <w:rFonts w:ascii="Arial Narrow" w:hAnsi="Arial Narrow"/>
        </w:rPr>
      </w:pPr>
      <w:r>
        <w:rPr>
          <w:rFonts w:ascii="Arial Narrow" w:hAnsi="Arial Narrow"/>
        </w:rPr>
        <w:t>10.6</w:t>
      </w:r>
      <w:r w:rsidRPr="00B43A17">
        <w:rPr>
          <w:rFonts w:ascii="Arial Narrow" w:hAnsi="Arial Narrow"/>
        </w:rPr>
        <w:t>.</w:t>
      </w:r>
      <w:r>
        <w:rPr>
          <w:rFonts w:ascii="Arial Narrow" w:hAnsi="Arial Narrow"/>
        </w:rPr>
        <w:t xml:space="preserve"> </w:t>
      </w:r>
      <w:r w:rsidRPr="00B43A17">
        <w:rPr>
          <w:rFonts w:ascii="Arial Narrow" w:hAnsi="Arial Narrow"/>
        </w:rPr>
        <w:t>Все приложения к настоящему Договору являются его неотъемлемой частью.</w:t>
      </w:r>
    </w:p>
    <w:p w:rsidR="00D523F8" w:rsidRPr="00753547" w:rsidRDefault="00D523F8" w:rsidP="00B51B80">
      <w:pPr>
        <w:widowControl w:val="0"/>
        <w:shd w:val="clear" w:color="auto" w:fill="FFFFFF"/>
        <w:autoSpaceDE w:val="0"/>
        <w:autoSpaceDN w:val="0"/>
        <w:adjustRightInd w:val="0"/>
        <w:ind w:firstLine="426"/>
        <w:jc w:val="both"/>
        <w:rPr>
          <w:rFonts w:ascii="Arial Narrow" w:hAnsi="Arial Narrow"/>
        </w:rPr>
      </w:pPr>
      <w:r>
        <w:rPr>
          <w:rFonts w:ascii="Arial Narrow" w:hAnsi="Arial Narrow"/>
        </w:rPr>
        <w:t>10.7.</w:t>
      </w:r>
      <w:r w:rsidRPr="00753547">
        <w:rPr>
          <w:rFonts w:ascii="Arial Narrow" w:hAnsi="Arial Narrow"/>
        </w:rPr>
        <w:t xml:space="preserve"> Перечень Приложений:</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753547">
        <w:rPr>
          <w:rFonts w:ascii="Arial Narrow" w:hAnsi="Arial Narrow"/>
        </w:rPr>
        <w:t xml:space="preserve">Приложение №1. </w:t>
      </w:r>
      <w:r>
        <w:rPr>
          <w:rFonts w:ascii="Arial Narrow" w:hAnsi="Arial Narrow"/>
        </w:rPr>
        <w:t>Перечень и цена услуг</w:t>
      </w:r>
    </w:p>
    <w:p w:rsidR="00D523F8" w:rsidRPr="00753547" w:rsidRDefault="00D523F8" w:rsidP="00D523F8">
      <w:pPr>
        <w:widowControl w:val="0"/>
        <w:shd w:val="clear" w:color="auto" w:fill="FFFFFF"/>
        <w:tabs>
          <w:tab w:val="left" w:pos="1560"/>
        </w:tabs>
        <w:autoSpaceDE w:val="0"/>
        <w:autoSpaceDN w:val="0"/>
        <w:adjustRightInd w:val="0"/>
        <w:jc w:val="both"/>
        <w:rPr>
          <w:rFonts w:ascii="Arial Narrow" w:hAnsi="Arial Narrow"/>
        </w:rPr>
      </w:pPr>
      <w:r w:rsidRPr="00753547">
        <w:rPr>
          <w:rFonts w:ascii="Arial Narrow" w:hAnsi="Arial Narrow"/>
        </w:rPr>
        <w:t xml:space="preserve">Приложение №2: </w:t>
      </w:r>
      <w:r>
        <w:rPr>
          <w:rFonts w:ascii="Arial Narrow" w:hAnsi="Arial Narrow"/>
        </w:rPr>
        <w:t>Форма а</w:t>
      </w:r>
      <w:r w:rsidRPr="00753547">
        <w:rPr>
          <w:rFonts w:ascii="Arial Narrow" w:hAnsi="Arial Narrow"/>
        </w:rPr>
        <w:t>кта об оказанных услугах</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753547">
        <w:rPr>
          <w:rFonts w:ascii="Arial Narrow" w:hAnsi="Arial Narrow"/>
        </w:rPr>
        <w:t>Приложение №3. Перечень ответственных лиц и контактные данные Сторон.</w:t>
      </w:r>
    </w:p>
    <w:p w:rsidR="00D523F8" w:rsidRPr="00753547" w:rsidRDefault="00D523F8" w:rsidP="00D523F8">
      <w:pPr>
        <w:widowControl w:val="0"/>
        <w:shd w:val="clear" w:color="auto" w:fill="FFFFFF"/>
        <w:autoSpaceDE w:val="0"/>
        <w:autoSpaceDN w:val="0"/>
        <w:adjustRightInd w:val="0"/>
        <w:jc w:val="both"/>
        <w:rPr>
          <w:rFonts w:ascii="Arial Narrow" w:hAnsi="Arial Narrow"/>
        </w:rPr>
      </w:pPr>
      <w:r w:rsidRPr="00E03F2D">
        <w:rPr>
          <w:rFonts w:ascii="Arial Narrow" w:hAnsi="Arial Narrow"/>
        </w:rPr>
        <w:t xml:space="preserve">Приложение №4. </w:t>
      </w:r>
      <w:r w:rsidRPr="00753547">
        <w:rPr>
          <w:rFonts w:ascii="Arial Narrow" w:hAnsi="Arial Narrow"/>
        </w:rPr>
        <w:t xml:space="preserve">Форма акта об окончании оказания услуг. </w:t>
      </w:r>
    </w:p>
    <w:p w:rsidR="00D523F8" w:rsidRPr="00753547" w:rsidRDefault="000F6CA4" w:rsidP="00D523F8">
      <w:pPr>
        <w:widowControl w:val="0"/>
        <w:shd w:val="clear" w:color="auto" w:fill="FFFFFF"/>
        <w:autoSpaceDE w:val="0"/>
        <w:autoSpaceDN w:val="0"/>
        <w:adjustRightInd w:val="0"/>
        <w:jc w:val="both"/>
        <w:rPr>
          <w:rFonts w:ascii="Arial Narrow" w:hAnsi="Arial Narrow"/>
        </w:rPr>
      </w:pPr>
      <w:r>
        <w:rPr>
          <w:rFonts w:ascii="Arial Narrow" w:hAnsi="Arial Narrow"/>
        </w:rPr>
        <w:t>Приложение №</w:t>
      </w:r>
      <w:r w:rsidR="00D523F8">
        <w:rPr>
          <w:rFonts w:ascii="Arial Narrow" w:hAnsi="Arial Narrow"/>
        </w:rPr>
        <w:t>5</w:t>
      </w:r>
      <w:r w:rsidR="00D523F8" w:rsidRPr="00753547">
        <w:rPr>
          <w:rFonts w:ascii="Arial Narrow" w:hAnsi="Arial Narrow"/>
        </w:rPr>
        <w:t xml:space="preserve">. Форма акта о предоставлении Обществом договоров, заключенных с третьими лицами. </w:t>
      </w:r>
    </w:p>
    <w:p w:rsidR="00D523F8" w:rsidRDefault="000F6CA4" w:rsidP="00D523F8">
      <w:pPr>
        <w:autoSpaceDE w:val="0"/>
        <w:autoSpaceDN w:val="0"/>
        <w:adjustRightInd w:val="0"/>
        <w:jc w:val="both"/>
        <w:rPr>
          <w:rFonts w:ascii="Arial Narrow" w:hAnsi="Arial Narrow"/>
        </w:rPr>
      </w:pPr>
      <w:r>
        <w:rPr>
          <w:rFonts w:ascii="Arial Narrow" w:hAnsi="Arial Narrow"/>
        </w:rPr>
        <w:t>Приложение №</w:t>
      </w:r>
      <w:r w:rsidR="00D523F8">
        <w:rPr>
          <w:rFonts w:ascii="Arial Narrow" w:hAnsi="Arial Narrow"/>
        </w:rPr>
        <w:t>6</w:t>
      </w:r>
      <w:r w:rsidR="00D523F8" w:rsidRPr="004733B2">
        <w:rPr>
          <w:rFonts w:ascii="Arial Narrow" w:hAnsi="Arial Narrow"/>
        </w:rPr>
        <w:t>.</w:t>
      </w:r>
      <w:r>
        <w:rPr>
          <w:rFonts w:ascii="Arial Narrow" w:hAnsi="Arial Narrow"/>
        </w:rPr>
        <w:t>1 – 6.</w:t>
      </w:r>
      <w:r w:rsidR="00CC6080">
        <w:rPr>
          <w:rFonts w:ascii="Arial Narrow" w:hAnsi="Arial Narrow"/>
        </w:rPr>
        <w:t>3</w:t>
      </w:r>
      <w:r>
        <w:rPr>
          <w:rFonts w:ascii="Arial Narrow" w:hAnsi="Arial Narrow"/>
        </w:rPr>
        <w:t>.</w:t>
      </w:r>
      <w:r w:rsidR="00D523F8" w:rsidRPr="004733B2">
        <w:rPr>
          <w:rFonts w:ascii="Arial Narrow" w:hAnsi="Arial Narrow"/>
        </w:rPr>
        <w:t xml:space="preserve"> </w:t>
      </w:r>
      <w:r w:rsidR="00D523F8">
        <w:rPr>
          <w:rFonts w:ascii="Arial Narrow" w:hAnsi="Arial Narrow"/>
        </w:rPr>
        <w:t>Условия выполнения Ростелеком деятельности, предусмотренной Договором.</w:t>
      </w:r>
    </w:p>
    <w:p w:rsidR="00D523F8" w:rsidRDefault="000F6CA4" w:rsidP="00D523F8">
      <w:pPr>
        <w:autoSpaceDE w:val="0"/>
        <w:autoSpaceDN w:val="0"/>
        <w:adjustRightInd w:val="0"/>
        <w:jc w:val="both"/>
        <w:rPr>
          <w:rFonts w:ascii="Arial Narrow" w:hAnsi="Arial Narrow"/>
        </w:rPr>
      </w:pPr>
      <w:r>
        <w:rPr>
          <w:rFonts w:ascii="Arial Narrow" w:hAnsi="Arial Narrow"/>
        </w:rPr>
        <w:t>Приложение №7.1 – 7.1</w:t>
      </w:r>
      <w:r w:rsidR="00F55968">
        <w:rPr>
          <w:rFonts w:ascii="Arial Narrow" w:hAnsi="Arial Narrow"/>
        </w:rPr>
        <w:t>6</w:t>
      </w:r>
      <w:r>
        <w:rPr>
          <w:rFonts w:ascii="Arial Narrow" w:hAnsi="Arial Narrow"/>
        </w:rPr>
        <w:t>.</w:t>
      </w:r>
      <w:r w:rsidR="00D523F8">
        <w:rPr>
          <w:rFonts w:ascii="Arial Narrow" w:hAnsi="Arial Narrow"/>
        </w:rPr>
        <w:t xml:space="preserve"> Распределение ответственности и документооборот.</w:t>
      </w:r>
    </w:p>
    <w:p w:rsidR="00D523F8" w:rsidRDefault="00D523F8" w:rsidP="00D523F8">
      <w:pPr>
        <w:autoSpaceDE w:val="0"/>
        <w:autoSpaceDN w:val="0"/>
        <w:adjustRightInd w:val="0"/>
        <w:jc w:val="both"/>
        <w:rPr>
          <w:rFonts w:ascii="Arial Narrow" w:hAnsi="Arial Narrow"/>
        </w:rPr>
      </w:pPr>
    </w:p>
    <w:p w:rsidR="00EB25A9" w:rsidRDefault="00EB25A9" w:rsidP="00D523F8">
      <w:pPr>
        <w:widowControl w:val="0"/>
        <w:shd w:val="clear" w:color="auto" w:fill="FFFFFF"/>
        <w:autoSpaceDE w:val="0"/>
        <w:autoSpaceDN w:val="0"/>
        <w:adjustRightInd w:val="0"/>
        <w:spacing w:before="240"/>
        <w:rPr>
          <w:rFonts w:ascii="Arial Narrow" w:hAnsi="Arial Narrow"/>
          <w:b/>
          <w:bCs/>
        </w:rPr>
      </w:pPr>
    </w:p>
    <w:p w:rsidR="00EB25A9" w:rsidRDefault="00EB25A9" w:rsidP="00D523F8">
      <w:pPr>
        <w:widowControl w:val="0"/>
        <w:shd w:val="clear" w:color="auto" w:fill="FFFFFF"/>
        <w:autoSpaceDE w:val="0"/>
        <w:autoSpaceDN w:val="0"/>
        <w:adjustRightInd w:val="0"/>
        <w:spacing w:before="240"/>
        <w:rPr>
          <w:rFonts w:ascii="Arial Narrow" w:hAnsi="Arial Narrow"/>
          <w:b/>
          <w:bCs/>
        </w:rPr>
      </w:pPr>
    </w:p>
    <w:p w:rsidR="00B51B80" w:rsidRDefault="00B51B80" w:rsidP="00D523F8">
      <w:pPr>
        <w:widowControl w:val="0"/>
        <w:shd w:val="clear" w:color="auto" w:fill="FFFFFF"/>
        <w:autoSpaceDE w:val="0"/>
        <w:autoSpaceDN w:val="0"/>
        <w:adjustRightInd w:val="0"/>
        <w:spacing w:before="240"/>
        <w:rPr>
          <w:rFonts w:ascii="Arial Narrow" w:hAnsi="Arial Narrow"/>
          <w:b/>
          <w:bCs/>
        </w:rPr>
      </w:pPr>
    </w:p>
    <w:p w:rsidR="00BA2CD5" w:rsidRDefault="00BA2CD5" w:rsidP="00D523F8">
      <w:pPr>
        <w:widowControl w:val="0"/>
        <w:shd w:val="clear" w:color="auto" w:fill="FFFFFF"/>
        <w:autoSpaceDE w:val="0"/>
        <w:autoSpaceDN w:val="0"/>
        <w:adjustRightInd w:val="0"/>
        <w:spacing w:before="240"/>
        <w:rPr>
          <w:rFonts w:ascii="Arial Narrow" w:hAnsi="Arial Narrow"/>
          <w:b/>
          <w:bCs/>
        </w:rPr>
      </w:pPr>
    </w:p>
    <w:p w:rsidR="00BA2CD5" w:rsidRDefault="00BA2CD5" w:rsidP="00D523F8">
      <w:pPr>
        <w:widowControl w:val="0"/>
        <w:shd w:val="clear" w:color="auto" w:fill="FFFFFF"/>
        <w:autoSpaceDE w:val="0"/>
        <w:autoSpaceDN w:val="0"/>
        <w:adjustRightInd w:val="0"/>
        <w:spacing w:before="240"/>
        <w:rPr>
          <w:rFonts w:ascii="Arial Narrow" w:hAnsi="Arial Narrow"/>
          <w:b/>
          <w:bCs/>
        </w:rPr>
      </w:pPr>
    </w:p>
    <w:p w:rsidR="00B51B80" w:rsidRDefault="00B51B80" w:rsidP="00D523F8">
      <w:pPr>
        <w:widowControl w:val="0"/>
        <w:shd w:val="clear" w:color="auto" w:fill="FFFFFF"/>
        <w:autoSpaceDE w:val="0"/>
        <w:autoSpaceDN w:val="0"/>
        <w:adjustRightInd w:val="0"/>
        <w:spacing w:before="240"/>
        <w:rPr>
          <w:rFonts w:ascii="Arial Narrow" w:hAnsi="Arial Narrow"/>
          <w:b/>
          <w:bCs/>
        </w:rPr>
      </w:pPr>
    </w:p>
    <w:p w:rsidR="00D523F8" w:rsidRDefault="00D523F8" w:rsidP="00D523F8">
      <w:pPr>
        <w:widowControl w:val="0"/>
        <w:shd w:val="clear" w:color="auto" w:fill="FFFFFF"/>
        <w:autoSpaceDE w:val="0"/>
        <w:autoSpaceDN w:val="0"/>
        <w:adjustRightInd w:val="0"/>
        <w:spacing w:before="240"/>
        <w:rPr>
          <w:rFonts w:ascii="Arial Narrow" w:hAnsi="Arial Narrow"/>
          <w:b/>
        </w:rPr>
      </w:pPr>
      <w:r>
        <w:rPr>
          <w:rFonts w:ascii="Arial Narrow" w:hAnsi="Arial Narrow"/>
          <w:b/>
          <w:bCs/>
        </w:rPr>
        <w:t>11</w:t>
      </w:r>
      <w:r w:rsidRPr="005B45F8">
        <w:rPr>
          <w:rFonts w:ascii="Arial Narrow" w:hAnsi="Arial Narrow"/>
          <w:b/>
          <w:bCs/>
        </w:rPr>
        <w:t>. АДРЕСА</w:t>
      </w:r>
      <w:r w:rsidRPr="005B45F8">
        <w:rPr>
          <w:rFonts w:ascii="Arial Narrow" w:hAnsi="Arial Narrow"/>
          <w:b/>
        </w:rPr>
        <w:t xml:space="preserve"> И РЕКВИЗИТЫ СТОРОН </w:t>
      </w:r>
    </w:p>
    <w:p w:rsidR="00D523F8" w:rsidRDefault="00D523F8" w:rsidP="00D523F8">
      <w:pPr>
        <w:widowControl w:val="0"/>
        <w:shd w:val="clear" w:color="auto" w:fill="FFFFFF"/>
        <w:autoSpaceDE w:val="0"/>
        <w:autoSpaceDN w:val="0"/>
        <w:adjustRightInd w:val="0"/>
        <w:rPr>
          <w:rFonts w:ascii="Arial Narrow" w:hAnsi="Arial Narrow"/>
          <w:b/>
        </w:rPr>
      </w:pPr>
    </w:p>
    <w:tbl>
      <w:tblPr>
        <w:tblW w:w="9751"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257"/>
        <w:gridCol w:w="3300"/>
        <w:gridCol w:w="4194"/>
      </w:tblGrid>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b/>
                <w:lang w:val="ru-RU"/>
              </w:rPr>
            </w:pPr>
            <w:r w:rsidRPr="00E03F2D">
              <w:rPr>
                <w:rFonts w:ascii="Arial Narrow" w:hAnsi="Arial Narrow"/>
                <w:b/>
                <w:lang w:val="ru-RU"/>
              </w:rPr>
              <w:t>Полное наименование сторон:</w:t>
            </w:r>
          </w:p>
        </w:tc>
        <w:tc>
          <w:tcPr>
            <w:tcW w:w="3300" w:type="dxa"/>
            <w:vAlign w:val="center"/>
          </w:tcPr>
          <w:p w:rsidR="00D523F8" w:rsidRPr="00F573B8" w:rsidRDefault="00502B01" w:rsidP="0020060F">
            <w:pPr>
              <w:pStyle w:val="1"/>
              <w:numPr>
                <w:ilvl w:val="0"/>
                <w:numId w:val="0"/>
              </w:numPr>
              <w:tabs>
                <w:tab w:val="left" w:pos="708"/>
              </w:tabs>
              <w:rPr>
                <w:rFonts w:ascii="Arial Narrow" w:hAnsi="Arial Narrow"/>
                <w:bCs w:val="0"/>
                <w:kern w:val="36"/>
              </w:rPr>
            </w:pPr>
            <w:r>
              <w:rPr>
                <w:rFonts w:ascii="Arial Narrow" w:hAnsi="Arial Narrow"/>
                <w:bCs w:val="0"/>
                <w:kern w:val="36"/>
              </w:rPr>
              <w:t>П</w:t>
            </w:r>
            <w:r w:rsidR="00D523F8" w:rsidRPr="00F573B8">
              <w:rPr>
                <w:rFonts w:ascii="Arial Narrow" w:hAnsi="Arial Narrow"/>
                <w:bCs w:val="0"/>
                <w:kern w:val="36"/>
              </w:rPr>
              <w:t>АО «Ростелеком»</w:t>
            </w:r>
          </w:p>
        </w:tc>
        <w:tc>
          <w:tcPr>
            <w:tcW w:w="4194" w:type="dxa"/>
            <w:tcMar>
              <w:top w:w="0" w:type="dxa"/>
              <w:left w:w="108" w:type="dxa"/>
              <w:bottom w:w="0" w:type="dxa"/>
              <w:right w:w="108" w:type="dxa"/>
            </w:tcMar>
            <w:hideMark/>
          </w:tcPr>
          <w:p w:rsidR="0020060F" w:rsidRDefault="0020060F" w:rsidP="00B46F6B">
            <w:pPr>
              <w:pStyle w:val="1"/>
              <w:numPr>
                <w:ilvl w:val="0"/>
                <w:numId w:val="0"/>
              </w:numPr>
              <w:tabs>
                <w:tab w:val="left" w:pos="708"/>
              </w:tabs>
              <w:rPr>
                <w:rFonts w:ascii="Arial Narrow" w:hAnsi="Arial Narrow"/>
                <w:bCs w:val="0"/>
                <w:kern w:val="36"/>
              </w:rPr>
            </w:pPr>
          </w:p>
          <w:p w:rsidR="00D523F8" w:rsidRPr="005C46F9" w:rsidRDefault="00B46F6B" w:rsidP="00B46F6B">
            <w:pPr>
              <w:pStyle w:val="1"/>
              <w:numPr>
                <w:ilvl w:val="0"/>
                <w:numId w:val="0"/>
              </w:numPr>
              <w:tabs>
                <w:tab w:val="left" w:pos="708"/>
              </w:tabs>
              <w:rPr>
                <w:rFonts w:ascii="Arial Narrow" w:hAnsi="Arial Narrow"/>
                <w:bCs w:val="0"/>
                <w:kern w:val="36"/>
              </w:rPr>
            </w:pPr>
            <w:r w:rsidRPr="0020060F">
              <w:rPr>
                <w:rFonts w:ascii="Arial Narrow" w:hAnsi="Arial Narrow"/>
                <w:bCs w:val="0"/>
                <w:kern w:val="36"/>
              </w:rPr>
              <w:t>ПАО</w:t>
            </w:r>
            <w:r w:rsidR="00D523F8" w:rsidRPr="0020060F">
              <w:rPr>
                <w:rFonts w:ascii="Arial Narrow" w:hAnsi="Arial Narrow"/>
                <w:bCs w:val="0"/>
                <w:kern w:val="36"/>
              </w:rPr>
              <w:t xml:space="preserve"> «</w:t>
            </w:r>
            <w:r w:rsidRPr="0020060F">
              <w:rPr>
                <w:rFonts w:ascii="Arial Narrow" w:hAnsi="Arial Narrow"/>
                <w:bCs w:val="0"/>
                <w:kern w:val="36"/>
              </w:rPr>
              <w:t>Башинформсвязь</w:t>
            </w:r>
            <w:r w:rsidR="00D523F8" w:rsidRPr="0020060F">
              <w:rPr>
                <w:rFonts w:ascii="Arial Narrow" w:hAnsi="Arial Narrow"/>
                <w:bCs w:val="0"/>
                <w:kern w:val="36"/>
              </w:rPr>
              <w:t>»</w:t>
            </w:r>
          </w:p>
        </w:tc>
      </w:tr>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Адрес местонахождения:</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275B76">
              <w:rPr>
                <w:rFonts w:ascii="Arial Narrow" w:hAnsi="Arial Narrow"/>
                <w:kern w:val="36"/>
              </w:rPr>
              <w:t>191002, Россия, г. Санкт-Петербург, ул. Достоевского, д.15</w:t>
            </w:r>
          </w:p>
        </w:tc>
        <w:tc>
          <w:tcPr>
            <w:tcW w:w="4194" w:type="dxa"/>
            <w:tcMar>
              <w:top w:w="0" w:type="dxa"/>
              <w:left w:w="108" w:type="dxa"/>
              <w:bottom w:w="0" w:type="dxa"/>
              <w:right w:w="108" w:type="dxa"/>
            </w:tcMar>
          </w:tcPr>
          <w:p w:rsidR="00D523F8" w:rsidRPr="00502B01" w:rsidRDefault="006D4A6B" w:rsidP="00502B01">
            <w:pPr>
              <w:pStyle w:val="1"/>
              <w:numPr>
                <w:ilvl w:val="0"/>
                <w:numId w:val="0"/>
              </w:numPr>
              <w:tabs>
                <w:tab w:val="left" w:pos="708"/>
              </w:tabs>
              <w:rPr>
                <w:rFonts w:ascii="Arial Narrow" w:hAnsi="Arial Narrow"/>
                <w:color w:val="000000" w:themeColor="text1"/>
                <w:kern w:val="36"/>
              </w:rPr>
            </w:pPr>
            <w:r>
              <w:rPr>
                <w:rFonts w:ascii="Arial Narrow" w:hAnsi="Arial Narrow"/>
                <w:color w:val="000000" w:themeColor="text1"/>
              </w:rPr>
              <w:t>450077</w:t>
            </w:r>
            <w:r w:rsidR="00D523F8" w:rsidRPr="00502B01">
              <w:rPr>
                <w:rFonts w:ascii="Arial Narrow" w:hAnsi="Arial Narrow"/>
                <w:color w:val="000000" w:themeColor="text1"/>
              </w:rPr>
              <w:t xml:space="preserve">, Россия, </w:t>
            </w:r>
            <w:r w:rsidR="00502B01" w:rsidRPr="00502B01">
              <w:rPr>
                <w:rFonts w:ascii="Arial Narrow" w:hAnsi="Arial Narrow"/>
                <w:color w:val="000000" w:themeColor="text1"/>
              </w:rPr>
              <w:t>Республика Башкор</w:t>
            </w:r>
            <w:r w:rsidR="00350006">
              <w:rPr>
                <w:rFonts w:ascii="Arial Narrow" w:hAnsi="Arial Narrow"/>
                <w:color w:val="000000" w:themeColor="text1"/>
              </w:rPr>
              <w:t xml:space="preserve">тостан, </w:t>
            </w:r>
            <w:proofErr w:type="spellStart"/>
            <w:r w:rsidR="00350006">
              <w:rPr>
                <w:rFonts w:ascii="Arial Narrow" w:hAnsi="Arial Narrow"/>
                <w:color w:val="000000" w:themeColor="text1"/>
              </w:rPr>
              <w:t>г.Уфа</w:t>
            </w:r>
            <w:proofErr w:type="spellEnd"/>
            <w:r w:rsidR="00350006">
              <w:rPr>
                <w:rFonts w:ascii="Arial Narrow" w:hAnsi="Arial Narrow"/>
                <w:color w:val="000000" w:themeColor="text1"/>
              </w:rPr>
              <w:t xml:space="preserve">, </w:t>
            </w:r>
            <w:proofErr w:type="spellStart"/>
            <w:r w:rsidR="00350006">
              <w:rPr>
                <w:rFonts w:ascii="Arial Narrow" w:hAnsi="Arial Narrow"/>
                <w:color w:val="000000" w:themeColor="text1"/>
              </w:rPr>
              <w:t>ул.Ленина</w:t>
            </w:r>
            <w:proofErr w:type="spellEnd"/>
            <w:r w:rsidR="00350006">
              <w:rPr>
                <w:rFonts w:ascii="Arial Narrow" w:hAnsi="Arial Narrow"/>
                <w:color w:val="000000" w:themeColor="text1"/>
              </w:rPr>
              <w:t>, д.30</w:t>
            </w:r>
          </w:p>
        </w:tc>
      </w:tr>
      <w:tr w:rsidR="00D523F8" w:rsidRPr="000D067C"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 xml:space="preserve">Адрес для переписки: </w:t>
            </w:r>
          </w:p>
        </w:tc>
        <w:tc>
          <w:tcPr>
            <w:tcW w:w="3300" w:type="dxa"/>
            <w:vAlign w:val="center"/>
          </w:tcPr>
          <w:p w:rsidR="00D523F8" w:rsidRPr="00EE142E" w:rsidRDefault="00077C65" w:rsidP="00697FF7">
            <w:pPr>
              <w:pStyle w:val="1"/>
              <w:numPr>
                <w:ilvl w:val="0"/>
                <w:numId w:val="0"/>
              </w:numPr>
              <w:tabs>
                <w:tab w:val="left" w:pos="708"/>
              </w:tabs>
              <w:ind w:left="95"/>
              <w:rPr>
                <w:rFonts w:ascii="Arial Narrow" w:hAnsi="Arial Narrow"/>
                <w:b/>
                <w:kern w:val="36"/>
              </w:rPr>
            </w:pPr>
            <w:r w:rsidRPr="00077C65">
              <w:rPr>
                <w:rFonts w:ascii="Arial Narrow" w:hAnsi="Arial Narrow"/>
                <w:kern w:val="36"/>
              </w:rPr>
              <w:t>115172, Россия, г. Москва, ул. Гончарная, д.30</w:t>
            </w:r>
          </w:p>
        </w:tc>
        <w:tc>
          <w:tcPr>
            <w:tcW w:w="4194" w:type="dxa"/>
            <w:tcMar>
              <w:top w:w="0" w:type="dxa"/>
              <w:left w:w="108" w:type="dxa"/>
              <w:bottom w:w="0" w:type="dxa"/>
              <w:right w:w="108" w:type="dxa"/>
            </w:tcMar>
          </w:tcPr>
          <w:p w:rsidR="00D523F8" w:rsidRPr="00502B01" w:rsidRDefault="006D4A6B" w:rsidP="00697FF7">
            <w:pPr>
              <w:pStyle w:val="1"/>
              <w:numPr>
                <w:ilvl w:val="0"/>
                <w:numId w:val="0"/>
              </w:numPr>
              <w:tabs>
                <w:tab w:val="left" w:pos="708"/>
              </w:tabs>
              <w:rPr>
                <w:rFonts w:ascii="Arial Narrow" w:hAnsi="Arial Narrow"/>
                <w:color w:val="000000" w:themeColor="text1"/>
                <w:kern w:val="36"/>
              </w:rPr>
            </w:pPr>
            <w:r>
              <w:rPr>
                <w:rFonts w:ascii="Arial Narrow" w:hAnsi="Arial Narrow"/>
                <w:color w:val="000000" w:themeColor="text1"/>
              </w:rPr>
              <w:t>450077</w:t>
            </w:r>
            <w:r w:rsidR="00502B01" w:rsidRPr="00502B01">
              <w:rPr>
                <w:rFonts w:ascii="Arial Narrow" w:hAnsi="Arial Narrow"/>
                <w:color w:val="000000" w:themeColor="text1"/>
              </w:rPr>
              <w:t xml:space="preserve">, Россия, Республика Башкортостан, </w:t>
            </w:r>
            <w:proofErr w:type="spellStart"/>
            <w:r w:rsidR="00502B01" w:rsidRPr="00502B01">
              <w:rPr>
                <w:rFonts w:ascii="Arial Narrow" w:hAnsi="Arial Narrow"/>
                <w:color w:val="000000" w:themeColor="text1"/>
              </w:rPr>
              <w:t>г.Уфа</w:t>
            </w:r>
            <w:proofErr w:type="spellEnd"/>
            <w:r w:rsidR="00502B01" w:rsidRPr="00502B01">
              <w:rPr>
                <w:rFonts w:ascii="Arial Narrow" w:hAnsi="Arial Narrow"/>
                <w:color w:val="000000" w:themeColor="text1"/>
              </w:rPr>
              <w:t>,</w:t>
            </w:r>
            <w:r w:rsidR="00350006">
              <w:rPr>
                <w:rFonts w:ascii="Arial Narrow" w:hAnsi="Arial Narrow"/>
                <w:color w:val="000000" w:themeColor="text1"/>
              </w:rPr>
              <w:t xml:space="preserve"> </w:t>
            </w:r>
            <w:proofErr w:type="spellStart"/>
            <w:r w:rsidR="00350006">
              <w:rPr>
                <w:rFonts w:ascii="Arial Narrow" w:hAnsi="Arial Narrow"/>
                <w:color w:val="000000" w:themeColor="text1"/>
              </w:rPr>
              <w:t>ул.Ленина</w:t>
            </w:r>
            <w:proofErr w:type="spellEnd"/>
            <w:r w:rsidR="00350006">
              <w:rPr>
                <w:rFonts w:ascii="Arial Narrow" w:hAnsi="Arial Narrow"/>
                <w:color w:val="000000" w:themeColor="text1"/>
              </w:rPr>
              <w:t>, д.30</w:t>
            </w:r>
          </w:p>
        </w:tc>
      </w:tr>
      <w:tr w:rsidR="00D523F8" w:rsidRPr="00EE142E"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 xml:space="preserve">ИНН/КПП: </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275B76">
              <w:rPr>
                <w:rFonts w:ascii="Arial Narrow" w:hAnsi="Arial Narrow"/>
                <w:kern w:val="36"/>
              </w:rPr>
              <w:t>7707049388</w:t>
            </w:r>
            <w:r>
              <w:rPr>
                <w:rFonts w:ascii="Arial Narrow" w:hAnsi="Arial Narrow"/>
                <w:kern w:val="36"/>
              </w:rPr>
              <w:t>/</w:t>
            </w:r>
            <w:r w:rsidR="00077C65" w:rsidRPr="00077C65">
              <w:rPr>
                <w:rFonts w:ascii="Arial Narrow" w:hAnsi="Arial Narrow"/>
                <w:kern w:val="36"/>
              </w:rPr>
              <w:t>770545001</w:t>
            </w:r>
          </w:p>
        </w:tc>
        <w:tc>
          <w:tcPr>
            <w:tcW w:w="4194" w:type="dxa"/>
            <w:tcMar>
              <w:top w:w="0" w:type="dxa"/>
              <w:left w:w="108" w:type="dxa"/>
              <w:bottom w:w="0" w:type="dxa"/>
              <w:right w:w="108" w:type="dxa"/>
            </w:tcMar>
          </w:tcPr>
          <w:p w:rsidR="00D523F8" w:rsidRPr="005F499E" w:rsidRDefault="00502B01" w:rsidP="00502B01">
            <w:pPr>
              <w:pStyle w:val="1"/>
              <w:numPr>
                <w:ilvl w:val="0"/>
                <w:numId w:val="0"/>
              </w:numPr>
              <w:tabs>
                <w:tab w:val="left" w:pos="708"/>
              </w:tabs>
              <w:ind w:left="95"/>
              <w:rPr>
                <w:rFonts w:ascii="Arial Narrow" w:hAnsi="Arial Narrow"/>
                <w:color w:val="FF0000"/>
                <w:kern w:val="36"/>
              </w:rPr>
            </w:pPr>
            <w:r w:rsidRPr="00502B01">
              <w:rPr>
                <w:rFonts w:ascii="Arial Narrow" w:hAnsi="Arial Narrow"/>
                <w:kern w:val="36"/>
              </w:rPr>
              <w:t>0274018377</w:t>
            </w:r>
            <w:r w:rsidR="00D523F8" w:rsidRPr="00502B01">
              <w:rPr>
                <w:rFonts w:ascii="Arial Narrow" w:hAnsi="Arial Narrow"/>
                <w:kern w:val="36"/>
              </w:rPr>
              <w:t>/</w:t>
            </w:r>
            <w:r w:rsidRPr="00502B01">
              <w:rPr>
                <w:rFonts w:ascii="Arial Narrow" w:hAnsi="Arial Narrow"/>
                <w:kern w:val="36"/>
              </w:rPr>
              <w:t xml:space="preserve"> </w:t>
            </w:r>
            <w:r w:rsidR="008B651C" w:rsidRPr="008B651C">
              <w:rPr>
                <w:rFonts w:ascii="Arial Narrow" w:hAnsi="Arial Narrow"/>
                <w:kern w:val="36"/>
              </w:rPr>
              <w:t>02525001</w:t>
            </w:r>
            <w:bookmarkStart w:id="0" w:name="_GoBack"/>
            <w:bookmarkEnd w:id="0"/>
          </w:p>
        </w:tc>
      </w:tr>
      <w:tr w:rsidR="00EB25A9" w:rsidRPr="00275B76" w:rsidTr="00CC6080">
        <w:trPr>
          <w:trHeight w:val="1659"/>
        </w:trPr>
        <w:tc>
          <w:tcPr>
            <w:tcW w:w="2257" w:type="dxa"/>
            <w:tcMar>
              <w:top w:w="0" w:type="dxa"/>
              <w:left w:w="108" w:type="dxa"/>
              <w:bottom w:w="0" w:type="dxa"/>
              <w:right w:w="108" w:type="dxa"/>
            </w:tcMar>
            <w:vAlign w:val="center"/>
            <w:hideMark/>
          </w:tcPr>
          <w:p w:rsidR="00EB25A9" w:rsidRPr="00E03F2D" w:rsidRDefault="00EB25A9" w:rsidP="00697FF7">
            <w:pPr>
              <w:pStyle w:val="ad"/>
              <w:spacing w:after="0"/>
              <w:rPr>
                <w:rFonts w:ascii="Arial Narrow" w:hAnsi="Arial Narrow"/>
                <w:lang w:val="ru-RU"/>
              </w:rPr>
            </w:pPr>
            <w:r w:rsidRPr="00E03F2D">
              <w:rPr>
                <w:rFonts w:ascii="Arial Narrow" w:hAnsi="Arial Narrow"/>
                <w:b/>
                <w:lang w:val="ru-RU"/>
              </w:rPr>
              <w:t>Реквизиты:</w:t>
            </w:r>
          </w:p>
        </w:tc>
        <w:tc>
          <w:tcPr>
            <w:tcW w:w="3300" w:type="dxa"/>
            <w:vAlign w:val="center"/>
          </w:tcPr>
          <w:p w:rsidR="00B00517" w:rsidRDefault="00B00517" w:rsidP="00697FF7">
            <w:pPr>
              <w:pStyle w:val="af3"/>
              <w:ind w:left="95"/>
              <w:rPr>
                <w:rFonts w:ascii="Arial Narrow" w:hAnsi="Arial Narrow"/>
                <w:bCs/>
                <w:kern w:val="36"/>
                <w:sz w:val="24"/>
                <w:szCs w:val="24"/>
                <w:lang w:val="ru-RU"/>
              </w:rPr>
            </w:pPr>
            <w:r w:rsidRPr="00B00517">
              <w:rPr>
                <w:rFonts w:ascii="Arial Narrow" w:hAnsi="Arial Narrow"/>
                <w:bCs/>
                <w:kern w:val="36"/>
                <w:sz w:val="24"/>
                <w:szCs w:val="24"/>
                <w:lang w:val="ru-RU"/>
              </w:rPr>
              <w:t xml:space="preserve">БАНК ВТБ (ПАО) </w:t>
            </w:r>
          </w:p>
          <w:p w:rsidR="00EB25A9" w:rsidRPr="00AD201E" w:rsidRDefault="00EB25A9" w:rsidP="00697FF7">
            <w:pPr>
              <w:pStyle w:val="af3"/>
              <w:ind w:left="95"/>
              <w:rPr>
                <w:rFonts w:ascii="Arial Narrow" w:hAnsi="Arial Narrow"/>
                <w:bCs/>
                <w:kern w:val="36"/>
                <w:sz w:val="24"/>
                <w:szCs w:val="24"/>
              </w:rPr>
            </w:pPr>
            <w:r>
              <w:rPr>
                <w:rFonts w:ascii="Arial Narrow" w:hAnsi="Arial Narrow"/>
                <w:bCs/>
                <w:kern w:val="36"/>
                <w:sz w:val="24"/>
                <w:szCs w:val="24"/>
                <w:lang w:val="ru-RU"/>
              </w:rPr>
              <w:t>Р</w:t>
            </w:r>
            <w:r>
              <w:rPr>
                <w:rFonts w:ascii="Arial Narrow" w:hAnsi="Arial Narrow"/>
                <w:bCs/>
                <w:kern w:val="36"/>
                <w:sz w:val="24"/>
                <w:szCs w:val="24"/>
              </w:rPr>
              <w:t>/с</w:t>
            </w:r>
            <w:r>
              <w:rPr>
                <w:rFonts w:ascii="Arial Narrow" w:hAnsi="Arial Narrow"/>
                <w:bCs/>
                <w:kern w:val="36"/>
                <w:sz w:val="24"/>
                <w:szCs w:val="24"/>
                <w:lang w:val="ru-RU"/>
              </w:rPr>
              <w:t>:</w:t>
            </w:r>
            <w:r w:rsidRPr="00AD201E">
              <w:rPr>
                <w:rFonts w:ascii="Arial Narrow" w:hAnsi="Arial Narrow"/>
                <w:bCs/>
                <w:kern w:val="36"/>
                <w:sz w:val="24"/>
                <w:szCs w:val="24"/>
              </w:rPr>
              <w:t xml:space="preserve"> </w:t>
            </w:r>
            <w:r w:rsidR="00B00517" w:rsidRPr="00B00517">
              <w:rPr>
                <w:rFonts w:ascii="Arial Narrow" w:hAnsi="Arial Narrow"/>
                <w:bCs/>
                <w:kern w:val="36"/>
                <w:sz w:val="24"/>
                <w:szCs w:val="24"/>
              </w:rPr>
              <w:t>40702810200030005330</w:t>
            </w:r>
          </w:p>
          <w:p w:rsidR="00EB25A9" w:rsidRPr="00AD201E" w:rsidRDefault="00EB25A9" w:rsidP="00697FF7">
            <w:pPr>
              <w:pStyle w:val="af3"/>
              <w:ind w:left="95"/>
              <w:rPr>
                <w:rFonts w:ascii="Arial Narrow" w:hAnsi="Arial Narrow"/>
                <w:bCs/>
                <w:kern w:val="36"/>
                <w:sz w:val="24"/>
                <w:szCs w:val="24"/>
              </w:rPr>
            </w:pPr>
            <w:r w:rsidRPr="00AD201E">
              <w:rPr>
                <w:rFonts w:ascii="Arial Narrow" w:hAnsi="Arial Narrow"/>
                <w:bCs/>
                <w:kern w:val="36"/>
                <w:sz w:val="24"/>
                <w:szCs w:val="24"/>
              </w:rPr>
              <w:t xml:space="preserve">БИК </w:t>
            </w:r>
            <w:r w:rsidR="00B00517" w:rsidRPr="00B00517">
              <w:rPr>
                <w:rFonts w:ascii="Arial Narrow" w:hAnsi="Arial Narrow"/>
                <w:bCs/>
                <w:kern w:val="36"/>
                <w:sz w:val="24"/>
                <w:szCs w:val="24"/>
              </w:rPr>
              <w:t>044525187</w:t>
            </w:r>
          </w:p>
          <w:p w:rsidR="00EB25A9" w:rsidRPr="00B70B7D" w:rsidRDefault="00CC6080" w:rsidP="00CC6080">
            <w:pPr>
              <w:pStyle w:val="af3"/>
              <w:ind w:left="95"/>
              <w:rPr>
                <w:rFonts w:ascii="Arial Narrow" w:hAnsi="Arial Narrow"/>
                <w:bCs/>
                <w:kern w:val="36"/>
                <w:sz w:val="24"/>
                <w:szCs w:val="24"/>
                <w:lang w:val="ru-RU"/>
              </w:rPr>
            </w:pPr>
            <w:r>
              <w:rPr>
                <w:rFonts w:ascii="Arial Narrow" w:hAnsi="Arial Narrow"/>
                <w:bCs/>
                <w:kern w:val="36"/>
                <w:sz w:val="24"/>
                <w:szCs w:val="24"/>
                <w:lang w:val="ru-RU"/>
              </w:rPr>
              <w:t>К</w:t>
            </w:r>
            <w:r w:rsidR="00EB25A9" w:rsidRPr="00AD201E">
              <w:rPr>
                <w:rFonts w:ascii="Arial Narrow" w:hAnsi="Arial Narrow"/>
                <w:bCs/>
                <w:kern w:val="36"/>
                <w:sz w:val="24"/>
                <w:szCs w:val="24"/>
              </w:rPr>
              <w:t>ор</w:t>
            </w:r>
            <w:r>
              <w:rPr>
                <w:rFonts w:ascii="Arial Narrow" w:hAnsi="Arial Narrow"/>
                <w:bCs/>
                <w:kern w:val="36"/>
                <w:sz w:val="24"/>
                <w:szCs w:val="24"/>
                <w:lang w:val="ru-RU"/>
              </w:rPr>
              <w:t>/</w:t>
            </w:r>
            <w:proofErr w:type="spellStart"/>
            <w:r w:rsidR="00EB25A9" w:rsidRPr="00AD201E">
              <w:rPr>
                <w:rFonts w:ascii="Arial Narrow" w:hAnsi="Arial Narrow"/>
                <w:bCs/>
                <w:kern w:val="36"/>
                <w:sz w:val="24"/>
                <w:szCs w:val="24"/>
              </w:rPr>
              <w:t>сч</w:t>
            </w:r>
            <w:proofErr w:type="spellEnd"/>
            <w:r w:rsidR="00EB25A9" w:rsidRPr="00AD201E">
              <w:rPr>
                <w:rFonts w:ascii="Arial Narrow" w:hAnsi="Arial Narrow"/>
                <w:bCs/>
                <w:kern w:val="36"/>
                <w:sz w:val="24"/>
                <w:szCs w:val="24"/>
              </w:rPr>
              <w:t xml:space="preserve">. </w:t>
            </w:r>
            <w:r w:rsidR="00B00517" w:rsidRPr="00B00517">
              <w:rPr>
                <w:rFonts w:ascii="Arial Narrow" w:hAnsi="Arial Narrow"/>
                <w:bCs/>
                <w:kern w:val="36"/>
                <w:sz w:val="24"/>
                <w:szCs w:val="24"/>
              </w:rPr>
              <w:t>30101810700000000187</w:t>
            </w:r>
          </w:p>
        </w:tc>
        <w:tc>
          <w:tcPr>
            <w:tcW w:w="4194" w:type="dxa"/>
            <w:tcMar>
              <w:top w:w="0" w:type="dxa"/>
              <w:left w:w="108" w:type="dxa"/>
              <w:bottom w:w="0" w:type="dxa"/>
              <w:right w:w="108" w:type="dxa"/>
            </w:tcMar>
          </w:tcPr>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ОАО АБ «Россия»,</w:t>
            </w:r>
          </w:p>
          <w:p w:rsidR="00EB25A9" w:rsidRPr="00EB25A9" w:rsidRDefault="00CC6080" w:rsidP="00EB25A9">
            <w:pPr>
              <w:pStyle w:val="af3"/>
              <w:rPr>
                <w:rFonts w:ascii="Arial Narrow" w:hAnsi="Arial Narrow"/>
                <w:bCs/>
                <w:kern w:val="36"/>
                <w:sz w:val="24"/>
                <w:szCs w:val="24"/>
              </w:rPr>
            </w:pPr>
            <w:r>
              <w:rPr>
                <w:rFonts w:ascii="Arial Narrow" w:hAnsi="Arial Narrow"/>
                <w:bCs/>
                <w:kern w:val="36"/>
                <w:sz w:val="24"/>
                <w:szCs w:val="24"/>
              </w:rPr>
              <w:t>Р/с</w:t>
            </w:r>
            <w:r w:rsidR="00EB25A9" w:rsidRPr="00EB25A9">
              <w:rPr>
                <w:rFonts w:ascii="Arial Narrow" w:hAnsi="Arial Narrow"/>
                <w:bCs/>
                <w:kern w:val="36"/>
                <w:sz w:val="24"/>
                <w:szCs w:val="24"/>
              </w:rPr>
              <w:t xml:space="preserve"> №  40702810900000005674</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БИК 044030861,</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Кор/</w:t>
            </w:r>
            <w:proofErr w:type="spellStart"/>
            <w:r w:rsidRPr="00EB25A9">
              <w:rPr>
                <w:rFonts w:ascii="Arial Narrow" w:hAnsi="Arial Narrow"/>
                <w:bCs/>
                <w:kern w:val="36"/>
                <w:sz w:val="24"/>
                <w:szCs w:val="24"/>
              </w:rPr>
              <w:t>сч</w:t>
            </w:r>
            <w:proofErr w:type="spellEnd"/>
            <w:r w:rsidRPr="00EB25A9">
              <w:rPr>
                <w:rFonts w:ascii="Arial Narrow" w:hAnsi="Arial Narrow"/>
                <w:bCs/>
                <w:kern w:val="36"/>
                <w:sz w:val="24"/>
                <w:szCs w:val="24"/>
              </w:rPr>
              <w:t xml:space="preserve"> №30101810800000000861</w:t>
            </w:r>
            <w:r w:rsidR="00CC6080">
              <w:rPr>
                <w:rFonts w:ascii="Arial Narrow" w:hAnsi="Arial Narrow"/>
                <w:bCs/>
                <w:kern w:val="36"/>
                <w:sz w:val="24"/>
                <w:szCs w:val="24"/>
                <w:lang w:val="ru-RU"/>
              </w:rPr>
              <w:t xml:space="preserve"> </w:t>
            </w:r>
            <w:r w:rsidRPr="00EB25A9">
              <w:rPr>
                <w:rFonts w:ascii="Arial Narrow" w:hAnsi="Arial Narrow"/>
                <w:bCs/>
                <w:kern w:val="36"/>
                <w:sz w:val="24"/>
                <w:szCs w:val="24"/>
              </w:rPr>
              <w:t>в Северо-Западном Главном</w:t>
            </w:r>
          </w:p>
          <w:p w:rsidR="00EB25A9" w:rsidRPr="00EB25A9" w:rsidRDefault="00EB25A9" w:rsidP="00EB25A9">
            <w:pPr>
              <w:pStyle w:val="af3"/>
              <w:rPr>
                <w:rFonts w:ascii="Arial Narrow" w:hAnsi="Arial Narrow"/>
                <w:bCs/>
                <w:kern w:val="36"/>
                <w:sz w:val="24"/>
                <w:szCs w:val="24"/>
              </w:rPr>
            </w:pPr>
            <w:r w:rsidRPr="00EB25A9">
              <w:rPr>
                <w:rFonts w:ascii="Arial Narrow" w:hAnsi="Arial Narrow"/>
                <w:bCs/>
                <w:kern w:val="36"/>
                <w:sz w:val="24"/>
                <w:szCs w:val="24"/>
              </w:rPr>
              <w:t xml:space="preserve">Управлении  Банка России </w:t>
            </w:r>
          </w:p>
          <w:p w:rsidR="00EB25A9" w:rsidRPr="002E7F86" w:rsidRDefault="00EB25A9" w:rsidP="000240D3">
            <w:pPr>
              <w:pStyle w:val="af3"/>
              <w:rPr>
                <w:rFonts w:ascii="Arial Narrow" w:hAnsi="Arial Narrow"/>
                <w:bCs/>
                <w:color w:val="FF0000"/>
                <w:kern w:val="36"/>
                <w:sz w:val="24"/>
                <w:szCs w:val="24"/>
                <w:lang w:val="ru-RU"/>
              </w:rPr>
            </w:pPr>
          </w:p>
        </w:tc>
      </w:tr>
      <w:tr w:rsidR="00D523F8" w:rsidRPr="00EE142E" w:rsidTr="00CC6080">
        <w:trPr>
          <w:trHeight w:val="20"/>
        </w:trPr>
        <w:tc>
          <w:tcPr>
            <w:tcW w:w="2257" w:type="dxa"/>
            <w:tcMar>
              <w:top w:w="0" w:type="dxa"/>
              <w:left w:w="108" w:type="dxa"/>
              <w:bottom w:w="0" w:type="dxa"/>
              <w:right w:w="108" w:type="dxa"/>
            </w:tcMar>
            <w:vAlign w:val="center"/>
            <w:hideMark/>
          </w:tcPr>
          <w:p w:rsidR="00D523F8" w:rsidRPr="00E03F2D" w:rsidRDefault="00D523F8" w:rsidP="00697FF7">
            <w:pPr>
              <w:pStyle w:val="ad"/>
              <w:spacing w:after="0"/>
              <w:rPr>
                <w:rFonts w:ascii="Arial Narrow" w:hAnsi="Arial Narrow"/>
                <w:lang w:val="ru-RU"/>
              </w:rPr>
            </w:pPr>
            <w:r w:rsidRPr="00E03F2D">
              <w:rPr>
                <w:rFonts w:ascii="Arial Narrow" w:hAnsi="Arial Narrow"/>
                <w:b/>
                <w:lang w:val="ru-RU"/>
              </w:rPr>
              <w:t>ОГРН</w:t>
            </w:r>
          </w:p>
        </w:tc>
        <w:tc>
          <w:tcPr>
            <w:tcW w:w="3300" w:type="dxa"/>
            <w:vAlign w:val="center"/>
          </w:tcPr>
          <w:p w:rsidR="00D523F8" w:rsidRPr="00EE142E" w:rsidRDefault="00D523F8" w:rsidP="00697FF7">
            <w:pPr>
              <w:pStyle w:val="1"/>
              <w:numPr>
                <w:ilvl w:val="0"/>
                <w:numId w:val="0"/>
              </w:numPr>
              <w:tabs>
                <w:tab w:val="left" w:pos="708"/>
              </w:tabs>
              <w:ind w:left="95"/>
              <w:rPr>
                <w:rFonts w:ascii="Arial Narrow" w:hAnsi="Arial Narrow"/>
                <w:b/>
                <w:kern w:val="36"/>
              </w:rPr>
            </w:pPr>
            <w:r w:rsidRPr="00F573B8">
              <w:rPr>
                <w:rFonts w:ascii="Arial Narrow" w:hAnsi="Arial Narrow"/>
                <w:kern w:val="36"/>
              </w:rPr>
              <w:t>1027700198767</w:t>
            </w:r>
          </w:p>
        </w:tc>
        <w:tc>
          <w:tcPr>
            <w:tcW w:w="4194" w:type="dxa"/>
            <w:tcMar>
              <w:top w:w="0" w:type="dxa"/>
              <w:left w:w="108" w:type="dxa"/>
              <w:bottom w:w="0" w:type="dxa"/>
              <w:right w:w="108" w:type="dxa"/>
            </w:tcMar>
            <w:vAlign w:val="center"/>
          </w:tcPr>
          <w:p w:rsidR="00D523F8" w:rsidRPr="005F499E" w:rsidRDefault="00332D76" w:rsidP="00697FF7">
            <w:pPr>
              <w:pStyle w:val="1"/>
              <w:numPr>
                <w:ilvl w:val="0"/>
                <w:numId w:val="0"/>
              </w:numPr>
              <w:tabs>
                <w:tab w:val="left" w:pos="708"/>
              </w:tabs>
              <w:rPr>
                <w:rFonts w:ascii="Arial Narrow" w:hAnsi="Arial Narrow"/>
                <w:color w:val="FF0000"/>
                <w:kern w:val="36"/>
              </w:rPr>
            </w:pPr>
            <w:r w:rsidRPr="00332D76">
              <w:rPr>
                <w:rFonts w:ascii="Arial Narrow" w:hAnsi="Arial Narrow"/>
                <w:kern w:val="36"/>
              </w:rPr>
              <w:t>1020202561686</w:t>
            </w:r>
          </w:p>
        </w:tc>
      </w:tr>
      <w:tr w:rsidR="00D523F8" w:rsidRPr="00EE142E" w:rsidTr="00CC6080">
        <w:trPr>
          <w:trHeight w:val="20"/>
        </w:trPr>
        <w:tc>
          <w:tcPr>
            <w:tcW w:w="2257" w:type="dxa"/>
            <w:tcMar>
              <w:top w:w="0" w:type="dxa"/>
              <w:left w:w="108" w:type="dxa"/>
              <w:bottom w:w="0" w:type="dxa"/>
              <w:right w:w="108" w:type="dxa"/>
            </w:tcMar>
            <w:vAlign w:val="center"/>
          </w:tcPr>
          <w:p w:rsidR="00D523F8" w:rsidRPr="00E03F2D" w:rsidRDefault="00D523F8" w:rsidP="00697FF7">
            <w:pPr>
              <w:pStyle w:val="ad"/>
              <w:spacing w:after="0"/>
              <w:rPr>
                <w:rFonts w:ascii="Arial Narrow" w:hAnsi="Arial Narrow"/>
                <w:b/>
                <w:lang w:val="ru-RU"/>
              </w:rPr>
            </w:pPr>
            <w:r w:rsidRPr="000F1ECA">
              <w:rPr>
                <w:rFonts w:ascii="Arial Narrow" w:hAnsi="Arial Narrow"/>
                <w:b/>
                <w:lang w:val="ru-RU"/>
              </w:rPr>
              <w:t>ОКПО</w:t>
            </w:r>
          </w:p>
        </w:tc>
        <w:tc>
          <w:tcPr>
            <w:tcW w:w="3300" w:type="dxa"/>
            <w:vAlign w:val="center"/>
          </w:tcPr>
          <w:p w:rsidR="00D523F8" w:rsidRPr="00F573B8" w:rsidRDefault="00D523F8" w:rsidP="00697FF7">
            <w:pPr>
              <w:pStyle w:val="1"/>
              <w:numPr>
                <w:ilvl w:val="0"/>
                <w:numId w:val="0"/>
              </w:numPr>
              <w:tabs>
                <w:tab w:val="left" w:pos="708"/>
              </w:tabs>
              <w:ind w:left="95"/>
              <w:rPr>
                <w:rFonts w:ascii="Arial Narrow" w:hAnsi="Arial Narrow"/>
                <w:kern w:val="36"/>
              </w:rPr>
            </w:pPr>
            <w:r w:rsidRPr="000F1ECA">
              <w:rPr>
                <w:rFonts w:ascii="Arial Narrow" w:hAnsi="Arial Narrow"/>
                <w:kern w:val="36"/>
              </w:rPr>
              <w:t>17514186</w:t>
            </w:r>
          </w:p>
        </w:tc>
        <w:tc>
          <w:tcPr>
            <w:tcW w:w="4194" w:type="dxa"/>
            <w:tcMar>
              <w:top w:w="0" w:type="dxa"/>
              <w:left w:w="108" w:type="dxa"/>
              <w:bottom w:w="0" w:type="dxa"/>
              <w:right w:w="108" w:type="dxa"/>
            </w:tcMar>
            <w:vAlign w:val="center"/>
          </w:tcPr>
          <w:p w:rsidR="00D523F8" w:rsidRPr="00332D76" w:rsidRDefault="00332D76" w:rsidP="00697FF7">
            <w:pPr>
              <w:pStyle w:val="1"/>
              <w:numPr>
                <w:ilvl w:val="0"/>
                <w:numId w:val="0"/>
              </w:numPr>
              <w:tabs>
                <w:tab w:val="left" w:pos="708"/>
              </w:tabs>
              <w:rPr>
                <w:rFonts w:ascii="Arial Narrow" w:hAnsi="Arial Narrow"/>
                <w:kern w:val="36"/>
              </w:rPr>
            </w:pPr>
            <w:r w:rsidRPr="00332D76">
              <w:rPr>
                <w:rFonts w:ascii="Arial Narrow" w:hAnsi="Arial Narrow"/>
                <w:kern w:val="36"/>
              </w:rPr>
              <w:t>01150144</w:t>
            </w:r>
          </w:p>
        </w:tc>
      </w:tr>
      <w:tr w:rsidR="00D523F8" w:rsidRPr="00EE142E" w:rsidTr="00CC6080">
        <w:trPr>
          <w:trHeight w:val="20"/>
        </w:trPr>
        <w:tc>
          <w:tcPr>
            <w:tcW w:w="2257" w:type="dxa"/>
            <w:tcMar>
              <w:top w:w="0" w:type="dxa"/>
              <w:left w:w="108" w:type="dxa"/>
              <w:bottom w:w="0" w:type="dxa"/>
              <w:right w:w="108" w:type="dxa"/>
            </w:tcMar>
            <w:vAlign w:val="center"/>
          </w:tcPr>
          <w:p w:rsidR="00D523F8" w:rsidRPr="00E03F2D" w:rsidRDefault="00D523F8" w:rsidP="00697FF7">
            <w:pPr>
              <w:pStyle w:val="ad"/>
              <w:spacing w:after="0"/>
              <w:rPr>
                <w:rFonts w:ascii="Arial Narrow" w:hAnsi="Arial Narrow"/>
                <w:b/>
                <w:lang w:val="ru-RU"/>
              </w:rPr>
            </w:pPr>
            <w:r w:rsidRPr="000F1ECA">
              <w:rPr>
                <w:rFonts w:ascii="Arial Narrow" w:hAnsi="Arial Narrow"/>
                <w:b/>
                <w:lang w:val="ru-RU"/>
              </w:rPr>
              <w:t>ОКВЭД</w:t>
            </w:r>
          </w:p>
        </w:tc>
        <w:tc>
          <w:tcPr>
            <w:tcW w:w="3300" w:type="dxa"/>
            <w:vAlign w:val="center"/>
          </w:tcPr>
          <w:p w:rsidR="00D523F8" w:rsidRPr="00F573B8" w:rsidRDefault="00D5557E" w:rsidP="00D5557E">
            <w:pPr>
              <w:pStyle w:val="1"/>
              <w:numPr>
                <w:ilvl w:val="0"/>
                <w:numId w:val="0"/>
              </w:numPr>
              <w:tabs>
                <w:tab w:val="left" w:pos="708"/>
              </w:tabs>
              <w:ind w:left="95"/>
              <w:rPr>
                <w:rFonts w:ascii="Arial Narrow" w:hAnsi="Arial Narrow"/>
                <w:kern w:val="36"/>
              </w:rPr>
            </w:pPr>
            <w:r>
              <w:rPr>
                <w:rFonts w:ascii="Arial Narrow" w:hAnsi="Arial Narrow"/>
                <w:kern w:val="36"/>
              </w:rPr>
              <w:t>61.10</w:t>
            </w:r>
          </w:p>
        </w:tc>
        <w:tc>
          <w:tcPr>
            <w:tcW w:w="4194" w:type="dxa"/>
            <w:tcMar>
              <w:top w:w="0" w:type="dxa"/>
              <w:left w:w="108" w:type="dxa"/>
              <w:bottom w:w="0" w:type="dxa"/>
              <w:right w:w="108" w:type="dxa"/>
            </w:tcMar>
            <w:vAlign w:val="center"/>
          </w:tcPr>
          <w:p w:rsidR="00D523F8" w:rsidRPr="005F499E" w:rsidRDefault="00015898" w:rsidP="00697FF7">
            <w:pPr>
              <w:pStyle w:val="1"/>
              <w:numPr>
                <w:ilvl w:val="0"/>
                <w:numId w:val="0"/>
              </w:numPr>
              <w:tabs>
                <w:tab w:val="left" w:pos="708"/>
              </w:tabs>
              <w:rPr>
                <w:rFonts w:ascii="Arial Narrow" w:hAnsi="Arial Narrow"/>
                <w:color w:val="FF0000"/>
                <w:kern w:val="36"/>
              </w:rPr>
            </w:pPr>
            <w:r>
              <w:rPr>
                <w:rFonts w:ascii="Arial Narrow" w:hAnsi="Arial Narrow"/>
                <w:color w:val="000000" w:themeColor="text1"/>
                <w:kern w:val="36"/>
              </w:rPr>
              <w:t>61.10</w:t>
            </w:r>
          </w:p>
        </w:tc>
      </w:tr>
      <w:tr w:rsidR="00D523F8" w:rsidRPr="00EE142E" w:rsidTr="00697FF7">
        <w:trPr>
          <w:trHeight w:val="20"/>
        </w:trPr>
        <w:tc>
          <w:tcPr>
            <w:tcW w:w="9751" w:type="dxa"/>
            <w:gridSpan w:val="3"/>
            <w:tcMar>
              <w:top w:w="0" w:type="dxa"/>
              <w:left w:w="108" w:type="dxa"/>
              <w:bottom w:w="0" w:type="dxa"/>
              <w:right w:w="108" w:type="dxa"/>
            </w:tcMar>
            <w:vAlign w:val="center"/>
          </w:tcPr>
          <w:p w:rsidR="00D523F8" w:rsidRPr="004D1B6C" w:rsidRDefault="00D523F8" w:rsidP="00697FF7">
            <w:pPr>
              <w:pStyle w:val="1"/>
              <w:numPr>
                <w:ilvl w:val="0"/>
                <w:numId w:val="0"/>
              </w:numPr>
              <w:tabs>
                <w:tab w:val="left" w:pos="708"/>
              </w:tabs>
              <w:rPr>
                <w:rFonts w:ascii="Arial Narrow" w:hAnsi="Arial Narrow"/>
                <w:color w:val="FF0000"/>
                <w:kern w:val="36"/>
              </w:rPr>
            </w:pPr>
            <w:r w:rsidRPr="00F2053F">
              <w:rPr>
                <w:rFonts w:ascii="Arial Narrow" w:hAnsi="Arial Narrow"/>
                <w:b/>
                <w:bCs w:val="0"/>
              </w:rPr>
              <w:t xml:space="preserve">Контактные данные лиц по сопровождению договора </w:t>
            </w:r>
          </w:p>
        </w:tc>
      </w:tr>
      <w:tr w:rsidR="00F2053F" w:rsidRPr="00EE142E"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ФИО:</w:t>
            </w:r>
          </w:p>
        </w:tc>
        <w:tc>
          <w:tcPr>
            <w:tcW w:w="3300" w:type="dxa"/>
            <w:vAlign w:val="center"/>
          </w:tcPr>
          <w:p w:rsidR="00F2053F" w:rsidRPr="004C70E7" w:rsidRDefault="003B5D03" w:rsidP="00163B17">
            <w:pPr>
              <w:tabs>
                <w:tab w:val="left" w:pos="708"/>
              </w:tabs>
              <w:ind w:left="95"/>
              <w:outlineLvl w:val="0"/>
              <w:rPr>
                <w:rFonts w:ascii="Arial Narrow" w:hAnsi="Arial Narrow"/>
                <w:bCs/>
                <w:kern w:val="36"/>
              </w:rPr>
            </w:pPr>
            <w:r>
              <w:rPr>
                <w:rFonts w:ascii="Arial Narrow" w:hAnsi="Arial Narrow"/>
                <w:kern w:val="36"/>
              </w:rPr>
              <w:t>Лукинова Оксана Викторовна</w:t>
            </w:r>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rPr>
            </w:pPr>
            <w:r w:rsidRPr="004C70E7">
              <w:rPr>
                <w:rFonts w:ascii="Arial Narrow" w:hAnsi="Arial Narrow"/>
                <w:bCs/>
                <w:kern w:val="36"/>
              </w:rPr>
              <w:t>Маврина Елена Александровна</w:t>
            </w:r>
          </w:p>
        </w:tc>
      </w:tr>
      <w:tr w:rsidR="00F2053F" w:rsidRPr="00B27EFD"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E-</w:t>
            </w:r>
            <w:proofErr w:type="spellStart"/>
            <w:r w:rsidRPr="004C70E7">
              <w:rPr>
                <w:rFonts w:ascii="Arial Narrow" w:hAnsi="Arial Narrow"/>
                <w:b/>
              </w:rPr>
              <w:t>mail</w:t>
            </w:r>
            <w:proofErr w:type="spellEnd"/>
            <w:r w:rsidRPr="004C70E7">
              <w:rPr>
                <w:rFonts w:ascii="Arial Narrow" w:hAnsi="Arial Narrow"/>
                <w:b/>
              </w:rPr>
              <w:t>:</w:t>
            </w:r>
          </w:p>
        </w:tc>
        <w:tc>
          <w:tcPr>
            <w:tcW w:w="3300" w:type="dxa"/>
            <w:vAlign w:val="center"/>
          </w:tcPr>
          <w:p w:rsidR="00F2053F" w:rsidRPr="004C70E7" w:rsidRDefault="008B651C" w:rsidP="00163B17">
            <w:pPr>
              <w:tabs>
                <w:tab w:val="left" w:pos="708"/>
              </w:tabs>
              <w:ind w:left="95"/>
              <w:outlineLvl w:val="0"/>
              <w:rPr>
                <w:rFonts w:ascii="Arial Narrow" w:hAnsi="Arial Narrow"/>
                <w:bCs/>
                <w:kern w:val="36"/>
              </w:rPr>
            </w:pPr>
            <w:hyperlink r:id="rId8" w:history="1">
              <w:r w:rsidR="003B5D03" w:rsidRPr="00CD5730">
                <w:rPr>
                  <w:rFonts w:ascii="Arial Narrow" w:hAnsi="Arial Narrow"/>
                  <w:bCs/>
                  <w:kern w:val="36"/>
                </w:rPr>
                <w:t>O.V.Lukinova@RT.RU</w:t>
              </w:r>
            </w:hyperlink>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lang w:val="en-US"/>
              </w:rPr>
            </w:pPr>
            <w:r w:rsidRPr="004C70E7">
              <w:rPr>
                <w:rFonts w:ascii="Arial Narrow" w:hAnsi="Arial Narrow"/>
                <w:bCs/>
                <w:kern w:val="36"/>
              </w:rPr>
              <w:t>e.mavrina@bashtel.ru</w:t>
            </w:r>
          </w:p>
        </w:tc>
      </w:tr>
      <w:tr w:rsidR="00F2053F" w:rsidRPr="00EE142E" w:rsidTr="00CC6080">
        <w:trPr>
          <w:trHeight w:val="20"/>
        </w:trPr>
        <w:tc>
          <w:tcPr>
            <w:tcW w:w="2257" w:type="dxa"/>
            <w:tcMar>
              <w:top w:w="0" w:type="dxa"/>
              <w:left w:w="108" w:type="dxa"/>
              <w:bottom w:w="0" w:type="dxa"/>
              <w:right w:w="108" w:type="dxa"/>
            </w:tcMar>
            <w:vAlign w:val="center"/>
          </w:tcPr>
          <w:p w:rsidR="00F2053F" w:rsidRPr="004C70E7" w:rsidRDefault="00F2053F" w:rsidP="00163B17">
            <w:pPr>
              <w:rPr>
                <w:rFonts w:ascii="Arial Narrow" w:hAnsi="Arial Narrow"/>
                <w:b/>
              </w:rPr>
            </w:pPr>
            <w:r w:rsidRPr="004C70E7">
              <w:rPr>
                <w:rFonts w:ascii="Arial Narrow" w:hAnsi="Arial Narrow"/>
                <w:b/>
              </w:rPr>
              <w:t>Телефон:</w:t>
            </w:r>
          </w:p>
        </w:tc>
        <w:tc>
          <w:tcPr>
            <w:tcW w:w="3300" w:type="dxa"/>
            <w:vAlign w:val="center"/>
          </w:tcPr>
          <w:p w:rsidR="00F2053F" w:rsidRPr="004C70E7" w:rsidRDefault="00F2053F" w:rsidP="00163B17">
            <w:pPr>
              <w:tabs>
                <w:tab w:val="left" w:pos="708"/>
              </w:tabs>
              <w:ind w:left="95"/>
              <w:outlineLvl w:val="0"/>
              <w:rPr>
                <w:rFonts w:ascii="Arial Narrow" w:hAnsi="Arial Narrow"/>
                <w:bCs/>
                <w:kern w:val="36"/>
              </w:rPr>
            </w:pPr>
            <w:r>
              <w:rPr>
                <w:rFonts w:ascii="Arial Narrow" w:hAnsi="Arial Narrow"/>
                <w:bCs/>
              </w:rPr>
              <w:t>Рабоч</w:t>
            </w:r>
            <w:r w:rsidRPr="004C70E7">
              <w:rPr>
                <w:rFonts w:ascii="Arial Narrow" w:hAnsi="Arial Narrow"/>
                <w:bCs/>
              </w:rPr>
              <w:t>и</w:t>
            </w:r>
            <w:r>
              <w:rPr>
                <w:rFonts w:ascii="Arial Narrow" w:hAnsi="Arial Narrow"/>
                <w:bCs/>
              </w:rPr>
              <w:t>й</w:t>
            </w:r>
            <w:r w:rsidRPr="004C70E7">
              <w:rPr>
                <w:rFonts w:ascii="Arial Narrow" w:hAnsi="Arial Narrow"/>
                <w:bCs/>
              </w:rPr>
              <w:t xml:space="preserve"> </w:t>
            </w:r>
            <w:proofErr w:type="gramStart"/>
            <w:r w:rsidRPr="004C70E7">
              <w:rPr>
                <w:rFonts w:ascii="Arial Narrow" w:hAnsi="Arial Narrow"/>
                <w:bCs/>
              </w:rPr>
              <w:t xml:space="preserve">телефон  </w:t>
            </w:r>
            <w:r w:rsidR="003B5D03" w:rsidRPr="00192943">
              <w:rPr>
                <w:rFonts w:ascii="Arial Narrow" w:hAnsi="Arial Narrow"/>
                <w:kern w:val="36"/>
              </w:rPr>
              <w:t>4732</w:t>
            </w:r>
            <w:proofErr w:type="gramEnd"/>
            <w:r w:rsidR="003B5D03" w:rsidRPr="00192943">
              <w:rPr>
                <w:rFonts w:ascii="Arial Narrow" w:hAnsi="Arial Narrow"/>
                <w:kern w:val="36"/>
                <w:lang w:val="en-US"/>
              </w:rPr>
              <w:t xml:space="preserve">) </w:t>
            </w:r>
            <w:r w:rsidR="003B5D03">
              <w:rPr>
                <w:rFonts w:ascii="Arial Narrow" w:hAnsi="Arial Narrow"/>
                <w:kern w:val="36"/>
              </w:rPr>
              <w:t>139-257</w:t>
            </w:r>
          </w:p>
        </w:tc>
        <w:tc>
          <w:tcPr>
            <w:tcW w:w="4194" w:type="dxa"/>
            <w:tcMar>
              <w:top w:w="0" w:type="dxa"/>
              <w:left w:w="108" w:type="dxa"/>
              <w:bottom w:w="0" w:type="dxa"/>
              <w:right w:w="108" w:type="dxa"/>
            </w:tcMar>
          </w:tcPr>
          <w:p w:rsidR="00F2053F" w:rsidRPr="004C70E7" w:rsidRDefault="00F2053F" w:rsidP="00163B17">
            <w:pPr>
              <w:tabs>
                <w:tab w:val="left" w:pos="708"/>
              </w:tabs>
              <w:outlineLvl w:val="0"/>
              <w:rPr>
                <w:rFonts w:ascii="Arial Narrow" w:hAnsi="Arial Narrow"/>
                <w:bCs/>
                <w:kern w:val="36"/>
              </w:rPr>
            </w:pPr>
            <w:r w:rsidRPr="004C70E7">
              <w:rPr>
                <w:rFonts w:ascii="Arial Narrow" w:hAnsi="Arial Narrow"/>
                <w:bCs/>
                <w:kern w:val="36"/>
              </w:rPr>
              <w:t>Рабочий телефон (347) 221-57-71, (347) 250-60-84</w:t>
            </w:r>
          </w:p>
        </w:tc>
      </w:tr>
    </w:tbl>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r w:rsidRPr="009C11FC">
        <w:rPr>
          <w:rFonts w:ascii="Arial Narrow" w:hAnsi="Arial Narrow"/>
          <w:b/>
          <w:bCs/>
        </w:rPr>
        <w:t>ПОДПИСИ СТОРОН</w:t>
      </w: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Default="00D523F8" w:rsidP="00D523F8">
      <w:pPr>
        <w:widowControl w:val="0"/>
        <w:shd w:val="clear" w:color="auto" w:fill="FFFFFF"/>
        <w:autoSpaceDE w:val="0"/>
        <w:autoSpaceDN w:val="0"/>
        <w:adjustRightInd w:val="0"/>
        <w:jc w:val="center"/>
        <w:rPr>
          <w:rFonts w:ascii="Arial Narrow" w:hAnsi="Arial Narrow"/>
          <w:b/>
          <w:bCs/>
        </w:rPr>
      </w:pPr>
    </w:p>
    <w:p w:rsidR="00D523F8" w:rsidRPr="009C11FC" w:rsidRDefault="00D523F8" w:rsidP="00D523F8">
      <w:pPr>
        <w:widowControl w:val="0"/>
        <w:shd w:val="clear" w:color="auto" w:fill="FFFFFF"/>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0240D3">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 xml:space="preserve">М. Г. </w:t>
            </w:r>
            <w:proofErr w:type="spellStart"/>
            <w:r w:rsidR="000240D3">
              <w:rPr>
                <w:rFonts w:ascii="Arial Narrow" w:hAnsi="Arial Narrow"/>
                <w:b/>
                <w:bCs/>
              </w:rPr>
              <w:t>Долгоаршинных</w:t>
            </w:r>
            <w:proofErr w:type="spellEnd"/>
            <w:r w:rsidRPr="00D818E2">
              <w:rPr>
                <w:rFonts w:ascii="Arial Narrow" w:hAnsi="Arial Narrow"/>
                <w:b/>
                <w:bCs/>
              </w:rPr>
              <w:t xml:space="preserve"> </w:t>
            </w:r>
            <w:r w:rsidR="00B51B80">
              <w:rPr>
                <w:rFonts w:ascii="Arial Narrow" w:hAnsi="Arial Narrow"/>
                <w:b/>
                <w:bCs/>
              </w:rPr>
              <w:t xml:space="preserve"> </w:t>
            </w:r>
          </w:p>
        </w:tc>
        <w:tc>
          <w:tcPr>
            <w:tcW w:w="4790" w:type="dxa"/>
            <w:shd w:val="clear" w:color="auto" w:fill="auto"/>
          </w:tcPr>
          <w:p w:rsidR="00D523F8" w:rsidRDefault="00B51B80"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B51B80"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Д.Ю. </w:t>
            </w:r>
            <w:proofErr w:type="spellStart"/>
            <w:r w:rsidR="00D523F8">
              <w:rPr>
                <w:rFonts w:ascii="Arial Narrow" w:hAnsi="Arial Narrow"/>
                <w:b/>
                <w:iCs/>
              </w:rPr>
              <w:t>Пересветов</w:t>
            </w:r>
            <w:proofErr w:type="spellEnd"/>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Pr>
        <w:autoSpaceDE w:val="0"/>
        <w:autoSpaceDN w:val="0"/>
        <w:adjustRightInd w:val="0"/>
        <w:jc w:val="right"/>
        <w:rPr>
          <w:rFonts w:ascii="Arial Narrow" w:hAnsi="Arial Narrow"/>
        </w:rPr>
      </w:pPr>
    </w:p>
    <w:p w:rsidR="004D1B6C" w:rsidRDefault="00D523F8" w:rsidP="004D1B6C">
      <w:pPr>
        <w:autoSpaceDE w:val="0"/>
        <w:autoSpaceDN w:val="0"/>
        <w:adjustRightInd w:val="0"/>
        <w:jc w:val="right"/>
        <w:rPr>
          <w:rFonts w:ascii="Arial Narrow" w:hAnsi="Arial Narrow"/>
        </w:rPr>
      </w:pPr>
      <w:r>
        <w:rPr>
          <w:rFonts w:ascii="Arial Narrow" w:hAnsi="Arial Narrow"/>
        </w:rPr>
        <w:br w:type="page"/>
      </w:r>
      <w:r w:rsidR="004D1B6C">
        <w:rPr>
          <w:rFonts w:ascii="Arial Narrow" w:hAnsi="Arial Narrow"/>
        </w:rPr>
        <w:t>Приложение №1</w:t>
      </w:r>
    </w:p>
    <w:p w:rsidR="004D1B6C" w:rsidRPr="00DD6721" w:rsidRDefault="004D1B6C" w:rsidP="004D1B6C">
      <w:pPr>
        <w:autoSpaceDE w:val="0"/>
        <w:autoSpaceDN w:val="0"/>
        <w:adjustRightInd w:val="0"/>
        <w:jc w:val="right"/>
        <w:rPr>
          <w:rFonts w:ascii="Arial Narrow" w:hAnsi="Arial Narrow"/>
        </w:rPr>
      </w:pPr>
      <w:r w:rsidRPr="0023091F">
        <w:rPr>
          <w:rFonts w:ascii="Arial Narrow" w:hAnsi="Arial Narrow"/>
        </w:rPr>
        <w:t xml:space="preserve">к Договору </w:t>
      </w:r>
      <w:r w:rsidR="00B51B80">
        <w:rPr>
          <w:rFonts w:ascii="Arial Narrow" w:hAnsi="Arial Narrow"/>
        </w:rPr>
        <w:t xml:space="preserve">№  </w:t>
      </w:r>
      <w:r>
        <w:rPr>
          <w:rFonts w:ascii="Arial Narrow" w:hAnsi="Arial Narrow"/>
        </w:rPr>
        <w:t xml:space="preserve">  </w:t>
      </w:r>
      <w:r w:rsidRPr="0023091F">
        <w:rPr>
          <w:rFonts w:ascii="Arial Narrow" w:hAnsi="Arial Narrow"/>
        </w:rPr>
        <w:t xml:space="preserve">от </w:t>
      </w:r>
      <w:proofErr w:type="gramStart"/>
      <w:r w:rsidRPr="0023091F">
        <w:rPr>
          <w:rFonts w:ascii="Arial Narrow" w:hAnsi="Arial Narrow"/>
        </w:rPr>
        <w:t>«</w:t>
      </w:r>
      <w:r>
        <w:rPr>
          <w:rFonts w:ascii="Arial Narrow" w:hAnsi="Arial Narrow"/>
        </w:rPr>
        <w:t xml:space="preserve">  </w:t>
      </w:r>
      <w:proofErr w:type="gramEnd"/>
      <w:r>
        <w:rPr>
          <w:rFonts w:ascii="Arial Narrow" w:hAnsi="Arial Narrow"/>
        </w:rPr>
        <w:t xml:space="preserve">  </w:t>
      </w:r>
      <w:r w:rsidRPr="0023091F">
        <w:rPr>
          <w:rFonts w:ascii="Arial Narrow" w:hAnsi="Arial Narrow"/>
        </w:rPr>
        <w:t>»</w:t>
      </w:r>
      <w:r>
        <w:rPr>
          <w:rFonts w:ascii="Arial Narrow" w:hAnsi="Arial Narrow"/>
        </w:rPr>
        <w:t xml:space="preserve"> </w:t>
      </w:r>
      <w:r w:rsidR="00B51B80">
        <w:rPr>
          <w:rFonts w:ascii="Arial Narrow" w:hAnsi="Arial Narrow"/>
        </w:rPr>
        <w:t>______</w:t>
      </w:r>
      <w:r>
        <w:rPr>
          <w:rFonts w:ascii="Arial Narrow" w:hAnsi="Arial Narrow"/>
        </w:rPr>
        <w:t xml:space="preserve"> 201</w:t>
      </w:r>
      <w:r w:rsidR="00B51B80">
        <w:rPr>
          <w:rFonts w:ascii="Arial Narrow" w:hAnsi="Arial Narrow"/>
        </w:rPr>
        <w:t>_</w:t>
      </w:r>
      <w:r w:rsidR="00F2053F">
        <w:rPr>
          <w:rFonts w:ascii="Arial Narrow" w:hAnsi="Arial Narrow"/>
        </w:rPr>
        <w:t xml:space="preserve"> </w:t>
      </w:r>
      <w:r w:rsidRPr="0023091F">
        <w:rPr>
          <w:rFonts w:ascii="Arial Narrow" w:hAnsi="Arial Narrow"/>
        </w:rPr>
        <w:t>г.</w:t>
      </w:r>
    </w:p>
    <w:p w:rsidR="004D1B6C" w:rsidRDefault="004D1B6C" w:rsidP="004D1B6C">
      <w:pPr>
        <w:autoSpaceDE w:val="0"/>
        <w:autoSpaceDN w:val="0"/>
        <w:adjustRightInd w:val="0"/>
        <w:jc w:val="right"/>
        <w:rPr>
          <w:rFonts w:ascii="Arial Narrow" w:hAnsi="Arial Narrow"/>
        </w:rPr>
      </w:pPr>
    </w:p>
    <w:p w:rsidR="00B51B80" w:rsidRPr="000B7F20" w:rsidRDefault="00B51B80" w:rsidP="00B51B80">
      <w:pPr>
        <w:autoSpaceDE w:val="0"/>
        <w:autoSpaceDN w:val="0"/>
        <w:adjustRightInd w:val="0"/>
        <w:spacing w:line="276" w:lineRule="auto"/>
        <w:jc w:val="center"/>
        <w:rPr>
          <w:rFonts w:ascii="Arial Narrow" w:hAnsi="Arial Narrow"/>
          <w:b/>
        </w:rPr>
      </w:pPr>
      <w:r w:rsidRPr="000B7F20">
        <w:rPr>
          <w:rFonts w:ascii="Arial Narrow" w:hAnsi="Arial Narrow"/>
          <w:b/>
        </w:rPr>
        <w:t>Перечень и цена услуг</w:t>
      </w:r>
    </w:p>
    <w:p w:rsidR="00B51B80" w:rsidRDefault="00B51B80" w:rsidP="0048628F">
      <w:pPr>
        <w:spacing w:after="120" w:line="276" w:lineRule="auto"/>
        <w:ind w:firstLine="709"/>
        <w:jc w:val="both"/>
        <w:rPr>
          <w:rFonts w:ascii="Arial Narrow" w:hAnsi="Arial Narrow"/>
        </w:rPr>
      </w:pPr>
    </w:p>
    <w:p w:rsidR="0048628F" w:rsidRDefault="0048628F" w:rsidP="00BA2CD5">
      <w:pPr>
        <w:spacing w:line="276" w:lineRule="auto"/>
        <w:ind w:firstLine="709"/>
        <w:jc w:val="both"/>
        <w:rPr>
          <w:rFonts w:ascii="Arial Narrow" w:hAnsi="Arial Narrow"/>
        </w:rPr>
      </w:pPr>
      <w:r w:rsidRPr="000B7F20">
        <w:rPr>
          <w:rFonts w:ascii="Arial Narrow" w:hAnsi="Arial Narrow"/>
        </w:rPr>
        <w:t xml:space="preserve">Цена услуг «Ведение бухгалтерского и налогового учета, формирование отчетности РСБУ и МСФ», «Управление Персоналом», «Выполнение казначейских операций», «Управление ликвидностью», «Валютный контроль» фиксирована и составляет </w:t>
      </w:r>
      <w:r w:rsidR="000B39A4">
        <w:rPr>
          <w:rFonts w:ascii="Arial Narrow" w:hAnsi="Arial Narrow"/>
        </w:rPr>
        <w:t>5 326 531</w:t>
      </w:r>
      <w:r w:rsidRPr="000B7F20">
        <w:rPr>
          <w:rFonts w:ascii="Arial Narrow" w:hAnsi="Arial Narrow"/>
          <w:color w:val="000000"/>
        </w:rPr>
        <w:t xml:space="preserve"> (пять миллионо</w:t>
      </w:r>
      <w:r w:rsidR="000B39A4">
        <w:rPr>
          <w:rFonts w:ascii="Arial Narrow" w:hAnsi="Arial Narrow"/>
          <w:color w:val="000000"/>
        </w:rPr>
        <w:t>в триста двадцать шесть тысяч пятьсот тридцать один)</w:t>
      </w:r>
      <w:r w:rsidRPr="000B7F20">
        <w:rPr>
          <w:rFonts w:ascii="Arial Narrow" w:hAnsi="Arial Narrow"/>
          <w:color w:val="000000"/>
        </w:rPr>
        <w:t xml:space="preserve"> </w:t>
      </w:r>
      <w:r w:rsidR="000B39A4">
        <w:rPr>
          <w:rFonts w:ascii="Arial Narrow" w:hAnsi="Arial Narrow"/>
        </w:rPr>
        <w:t>рубль</w:t>
      </w:r>
      <w:r w:rsidRPr="000B7F20">
        <w:rPr>
          <w:rFonts w:ascii="Arial Narrow" w:hAnsi="Arial Narrow"/>
        </w:rPr>
        <w:t xml:space="preserve"> </w:t>
      </w:r>
      <w:r w:rsidR="000B39A4">
        <w:rPr>
          <w:rFonts w:ascii="Arial Narrow" w:hAnsi="Arial Narrow"/>
        </w:rPr>
        <w:t xml:space="preserve">07 коп. </w:t>
      </w:r>
      <w:r w:rsidRPr="000B7F20">
        <w:rPr>
          <w:rFonts w:ascii="Arial Narrow" w:hAnsi="Arial Narrow"/>
        </w:rPr>
        <w:t xml:space="preserve">в месяц без НДС, кроме того НДС 18% - </w:t>
      </w:r>
      <w:r w:rsidR="00567ACB">
        <w:rPr>
          <w:rFonts w:ascii="Arial Narrow" w:hAnsi="Arial Narrow"/>
        </w:rPr>
        <w:t>958 775</w:t>
      </w:r>
      <w:r w:rsidR="000B39A4">
        <w:rPr>
          <w:rFonts w:ascii="Arial Narrow" w:hAnsi="Arial Narrow"/>
        </w:rPr>
        <w:t xml:space="preserve"> руб. </w:t>
      </w:r>
      <w:r w:rsidR="00567ACB">
        <w:rPr>
          <w:rFonts w:ascii="Arial Narrow" w:hAnsi="Arial Narrow"/>
        </w:rPr>
        <w:t>59</w:t>
      </w:r>
      <w:r w:rsidRPr="000B7F20">
        <w:rPr>
          <w:rFonts w:ascii="Arial Narrow" w:hAnsi="Arial Narrow"/>
        </w:rPr>
        <w:t xml:space="preserve"> </w:t>
      </w:r>
      <w:r w:rsidR="000B39A4">
        <w:rPr>
          <w:rFonts w:ascii="Arial Narrow" w:hAnsi="Arial Narrow"/>
        </w:rPr>
        <w:t>коп</w:t>
      </w:r>
      <w:r w:rsidRPr="000B7F20">
        <w:rPr>
          <w:rFonts w:ascii="Arial Narrow" w:hAnsi="Arial Narrow"/>
        </w:rPr>
        <w:t xml:space="preserve">. Цена услуг может быть изменена по инициативе Сторон в случае изменения фактического объема оказанных услуг относительно Базового объема работ более чем </w:t>
      </w:r>
      <w:r w:rsidRPr="000B7F20">
        <w:rPr>
          <w:rFonts w:ascii="Arial Narrow" w:hAnsi="Arial Narrow"/>
          <w:color w:val="000000"/>
        </w:rPr>
        <w:t>на 10%,</w:t>
      </w:r>
      <w:r w:rsidRPr="000B7F20">
        <w:rPr>
          <w:rFonts w:ascii="Arial Narrow" w:hAnsi="Arial Narrow"/>
        </w:rPr>
        <w:t xml:space="preserve"> изменения перечня услуг, оказываемых Ростелекомом или в результате внешних факторов. В случае таких изменений цена услуг будет увеличена либо уменьшена пропорционально изменению фактического объема оказанных услуг относительно базового объема работ с учетом веса работ в цене услуги, а также исходя из стоимости фактически использованных ресурсов для оказания услуги. При этом изменение цены услуг вступает в силу с момента письменного согласования Сторон изменения цены услуг путем подписания дополнительного соглашения к настоящему Договору.</w:t>
      </w:r>
    </w:p>
    <w:p w:rsidR="0048628F" w:rsidRPr="000B7F20" w:rsidRDefault="0048628F" w:rsidP="00BA2CD5">
      <w:pPr>
        <w:spacing w:line="276" w:lineRule="auto"/>
        <w:ind w:firstLine="709"/>
        <w:jc w:val="both"/>
        <w:rPr>
          <w:rFonts w:ascii="Arial Narrow" w:hAnsi="Arial Narrow"/>
        </w:rPr>
      </w:pPr>
      <w:r w:rsidRPr="00DE4578">
        <w:rPr>
          <w:rFonts w:ascii="Arial Narrow" w:hAnsi="Arial Narrow"/>
        </w:rPr>
        <w:t>Цена услуги по оформлению банковских гарантий составляет 150 руб.</w:t>
      </w:r>
      <w:r w:rsidR="000B39A4">
        <w:rPr>
          <w:rFonts w:ascii="Arial Narrow" w:hAnsi="Arial Narrow"/>
        </w:rPr>
        <w:t xml:space="preserve"> 00 коп.</w:t>
      </w:r>
      <w:r w:rsidRPr="00DE4578">
        <w:rPr>
          <w:rFonts w:ascii="Arial Narrow" w:hAnsi="Arial Narrow"/>
        </w:rPr>
        <w:t xml:space="preserve"> без НДС за каждую оформленную банковскую гарантию.</w:t>
      </w:r>
      <w:r>
        <w:rPr>
          <w:rFonts w:ascii="Arial Narrow" w:hAnsi="Arial Narrow"/>
        </w:rPr>
        <w:t xml:space="preserve"> Предельная стоимость услуги по оформлению банковских гарантий составляет </w:t>
      </w:r>
      <w:r w:rsidR="000B39A4">
        <w:rPr>
          <w:rFonts w:ascii="Arial Narrow" w:hAnsi="Arial Narrow"/>
        </w:rPr>
        <w:t>15 000</w:t>
      </w:r>
      <w:r>
        <w:rPr>
          <w:rFonts w:ascii="Arial Narrow" w:hAnsi="Arial Narrow"/>
        </w:rPr>
        <w:t xml:space="preserve"> </w:t>
      </w:r>
      <w:r w:rsidR="000B39A4">
        <w:rPr>
          <w:rFonts w:ascii="Arial Narrow" w:hAnsi="Arial Narrow"/>
        </w:rPr>
        <w:t xml:space="preserve">(пятнадцать тысяч) </w:t>
      </w:r>
      <w:r>
        <w:rPr>
          <w:rFonts w:ascii="Arial Narrow" w:hAnsi="Arial Narrow"/>
        </w:rPr>
        <w:t>руб</w:t>
      </w:r>
      <w:r w:rsidR="000B39A4">
        <w:rPr>
          <w:rFonts w:ascii="Arial Narrow" w:hAnsi="Arial Narrow"/>
        </w:rPr>
        <w:t xml:space="preserve">. 00 коп. </w:t>
      </w:r>
      <w:r w:rsidR="000B39A4" w:rsidRPr="000D453D">
        <w:rPr>
          <w:rFonts w:ascii="Arial Narrow" w:hAnsi="Arial Narrow"/>
        </w:rPr>
        <w:t>в год без НДС</w:t>
      </w:r>
      <w:r w:rsidR="000B39A4">
        <w:rPr>
          <w:rFonts w:ascii="Arial Narrow" w:hAnsi="Arial Narrow"/>
        </w:rPr>
        <w:t xml:space="preserve">, кроме того </w:t>
      </w:r>
      <w:r>
        <w:rPr>
          <w:rFonts w:ascii="Arial Narrow" w:hAnsi="Arial Narrow"/>
        </w:rPr>
        <w:t>НДС</w:t>
      </w:r>
      <w:r w:rsidR="000B39A4">
        <w:rPr>
          <w:rFonts w:ascii="Arial Narrow" w:hAnsi="Arial Narrow"/>
        </w:rPr>
        <w:t xml:space="preserve"> 18% - 2 700 руб. 00 коп.</w:t>
      </w:r>
    </w:p>
    <w:p w:rsidR="0048628F" w:rsidRPr="000B7F20" w:rsidRDefault="0048628F" w:rsidP="0048628F">
      <w:pPr>
        <w:spacing w:after="120" w:line="276" w:lineRule="auto"/>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9"/>
        <w:gridCol w:w="1650"/>
        <w:gridCol w:w="2834"/>
        <w:gridCol w:w="1692"/>
        <w:gridCol w:w="1476"/>
      </w:tblGrid>
      <w:tr w:rsidR="0048628F" w:rsidRPr="0057646C" w:rsidTr="00BA2CD5">
        <w:tc>
          <w:tcPr>
            <w:tcW w:w="1919" w:type="dxa"/>
            <w:vAlign w:val="center"/>
          </w:tcPr>
          <w:p w:rsidR="0048628F" w:rsidRPr="000B7F20" w:rsidRDefault="0048628F" w:rsidP="00BA2CD5">
            <w:pPr>
              <w:spacing w:after="120" w:line="276" w:lineRule="auto"/>
              <w:jc w:val="center"/>
              <w:rPr>
                <w:rFonts w:ascii="Arial Narrow" w:hAnsi="Arial Narrow"/>
              </w:rPr>
            </w:pPr>
            <w:r w:rsidRPr="000B7F20">
              <w:rPr>
                <w:rFonts w:ascii="Arial Narrow" w:hAnsi="Arial Narrow"/>
              </w:rPr>
              <w:t>Наименование услуги</w:t>
            </w:r>
          </w:p>
        </w:tc>
        <w:tc>
          <w:tcPr>
            <w:tcW w:w="1650" w:type="dxa"/>
            <w:vAlign w:val="center"/>
          </w:tcPr>
          <w:p w:rsidR="0048628F" w:rsidRPr="000B7F20" w:rsidRDefault="0048628F" w:rsidP="00BA2CD5">
            <w:pPr>
              <w:spacing w:after="120" w:line="276" w:lineRule="auto"/>
              <w:jc w:val="center"/>
              <w:rPr>
                <w:rFonts w:ascii="Arial Narrow" w:hAnsi="Arial Narrow"/>
              </w:rPr>
            </w:pPr>
            <w:r w:rsidRPr="000B7F20">
              <w:rPr>
                <w:rFonts w:ascii="Arial Narrow" w:hAnsi="Arial Narrow"/>
              </w:rPr>
              <w:t>Цена услуги, руб. в месяц без НДС</w:t>
            </w:r>
          </w:p>
        </w:tc>
        <w:tc>
          <w:tcPr>
            <w:tcW w:w="2834" w:type="dxa"/>
            <w:vAlign w:val="center"/>
          </w:tcPr>
          <w:p w:rsidR="0048628F" w:rsidRPr="000B7F20" w:rsidRDefault="0048628F" w:rsidP="00BA2CD5">
            <w:pPr>
              <w:spacing w:after="120" w:line="276" w:lineRule="auto"/>
              <w:jc w:val="center"/>
              <w:rPr>
                <w:rFonts w:ascii="Arial Narrow" w:hAnsi="Arial Narrow"/>
              </w:rPr>
            </w:pPr>
            <w:r w:rsidRPr="000B7F20">
              <w:rPr>
                <w:rFonts w:ascii="Arial Narrow" w:hAnsi="Arial Narrow"/>
              </w:rPr>
              <w:t>Ед. измерения объема оказываемых услуг</w:t>
            </w:r>
          </w:p>
        </w:tc>
        <w:tc>
          <w:tcPr>
            <w:tcW w:w="1692" w:type="dxa"/>
            <w:vAlign w:val="center"/>
          </w:tcPr>
          <w:p w:rsidR="0048628F" w:rsidRPr="000B7F20" w:rsidRDefault="0048628F" w:rsidP="00BA2CD5">
            <w:pPr>
              <w:spacing w:after="120" w:line="276" w:lineRule="auto"/>
              <w:jc w:val="center"/>
              <w:rPr>
                <w:rFonts w:ascii="Arial Narrow" w:hAnsi="Arial Narrow"/>
              </w:rPr>
            </w:pPr>
            <w:r w:rsidRPr="000B7F20">
              <w:rPr>
                <w:rFonts w:ascii="Arial Narrow" w:hAnsi="Arial Narrow"/>
              </w:rPr>
              <w:t>Базовый объем работ</w:t>
            </w:r>
          </w:p>
        </w:tc>
        <w:tc>
          <w:tcPr>
            <w:tcW w:w="1476" w:type="dxa"/>
            <w:vAlign w:val="center"/>
          </w:tcPr>
          <w:p w:rsidR="0048628F" w:rsidRPr="000B7F20" w:rsidRDefault="0048628F" w:rsidP="00BA2CD5">
            <w:pPr>
              <w:spacing w:after="120" w:line="276" w:lineRule="auto"/>
              <w:jc w:val="center"/>
              <w:rPr>
                <w:rFonts w:ascii="Arial Narrow" w:hAnsi="Arial Narrow"/>
              </w:rPr>
            </w:pPr>
            <w:r w:rsidRPr="000B7F20">
              <w:rPr>
                <w:rFonts w:ascii="Arial Narrow" w:hAnsi="Arial Narrow"/>
              </w:rPr>
              <w:t>Вес работ в цене услуги</w:t>
            </w:r>
          </w:p>
        </w:tc>
      </w:tr>
      <w:tr w:rsidR="0048628F" w:rsidRPr="0057646C" w:rsidTr="00BA2CD5">
        <w:trPr>
          <w:trHeight w:val="1370"/>
        </w:trPr>
        <w:tc>
          <w:tcPr>
            <w:tcW w:w="1919" w:type="dxa"/>
          </w:tcPr>
          <w:p w:rsidR="0048628F" w:rsidRPr="000B7F20" w:rsidRDefault="0048628F" w:rsidP="00BA2CD5">
            <w:pPr>
              <w:spacing w:after="120" w:line="276" w:lineRule="auto"/>
              <w:rPr>
                <w:rFonts w:ascii="Arial Narrow" w:hAnsi="Arial Narrow"/>
              </w:rPr>
            </w:pPr>
            <w:r w:rsidRPr="000B7F20">
              <w:rPr>
                <w:rFonts w:ascii="Arial Narrow" w:hAnsi="Arial Narrow"/>
              </w:rPr>
              <w:t>Ведение бухгалтерского и налогового учета, формирование отчетности РСБУ и МСФО</w:t>
            </w:r>
          </w:p>
        </w:tc>
        <w:tc>
          <w:tcPr>
            <w:tcW w:w="1650" w:type="dxa"/>
          </w:tcPr>
          <w:p w:rsidR="0048628F" w:rsidRPr="000B7F20" w:rsidRDefault="00567ACB" w:rsidP="00BA2CD5">
            <w:pPr>
              <w:spacing w:after="120" w:line="276" w:lineRule="auto"/>
              <w:rPr>
                <w:rFonts w:ascii="Arial Narrow" w:hAnsi="Arial Narrow"/>
              </w:rPr>
            </w:pPr>
            <w:r>
              <w:rPr>
                <w:rFonts w:ascii="Arial Narrow" w:hAnsi="Arial Narrow"/>
                <w:color w:val="000000"/>
              </w:rPr>
              <w:t>4 389 531,07</w:t>
            </w:r>
          </w:p>
        </w:tc>
        <w:tc>
          <w:tcPr>
            <w:tcW w:w="2834" w:type="dxa"/>
          </w:tcPr>
          <w:p w:rsidR="0048628F" w:rsidRPr="000B7F20" w:rsidRDefault="0048628F" w:rsidP="0048628F">
            <w:pPr>
              <w:numPr>
                <w:ilvl w:val="0"/>
                <w:numId w:val="24"/>
              </w:numPr>
              <w:spacing w:after="120" w:line="276" w:lineRule="auto"/>
              <w:rPr>
                <w:rFonts w:ascii="Arial Narrow" w:hAnsi="Arial Narrow"/>
                <w:lang w:eastAsia="x-none"/>
              </w:rPr>
            </w:pPr>
            <w:r w:rsidRPr="000B7F20">
              <w:rPr>
                <w:rFonts w:ascii="Arial Narrow" w:hAnsi="Arial Narrow"/>
                <w:lang w:eastAsia="x-none"/>
              </w:rPr>
              <w:t>Количество объектов основных средств и капитальных вложений Общества на конец месяца, шт.;</w:t>
            </w:r>
          </w:p>
          <w:p w:rsidR="0048628F" w:rsidRPr="000B7F20" w:rsidRDefault="0048628F" w:rsidP="0048628F">
            <w:pPr>
              <w:numPr>
                <w:ilvl w:val="0"/>
                <w:numId w:val="24"/>
              </w:numPr>
              <w:spacing w:after="120" w:line="276" w:lineRule="auto"/>
              <w:rPr>
                <w:rFonts w:ascii="Arial Narrow" w:hAnsi="Arial Narrow"/>
              </w:rPr>
            </w:pPr>
            <w:r w:rsidRPr="000B7F20">
              <w:rPr>
                <w:rFonts w:ascii="Arial Narrow" w:hAnsi="Arial Narrow"/>
              </w:rPr>
              <w:t xml:space="preserve">Количество транзакций по </w:t>
            </w:r>
            <w:r w:rsidRPr="000B7F20">
              <w:rPr>
                <w:rFonts w:ascii="Arial Narrow" w:hAnsi="Arial Narrow"/>
                <w:color w:val="000000"/>
              </w:rPr>
              <w:t xml:space="preserve">движению ТМЦ </w:t>
            </w:r>
            <w:r w:rsidRPr="000B7F20">
              <w:rPr>
                <w:rFonts w:ascii="Arial Narrow" w:hAnsi="Arial Narrow"/>
              </w:rPr>
              <w:t>в балансовых единицах Общества за месяц, шт.;</w:t>
            </w:r>
          </w:p>
          <w:p w:rsidR="0048628F" w:rsidRPr="000B7F20" w:rsidRDefault="0048628F" w:rsidP="0048628F">
            <w:pPr>
              <w:numPr>
                <w:ilvl w:val="0"/>
                <w:numId w:val="24"/>
              </w:numPr>
              <w:spacing w:after="120" w:line="276" w:lineRule="auto"/>
              <w:rPr>
                <w:rFonts w:ascii="Arial Narrow" w:hAnsi="Arial Narrow"/>
                <w:lang w:eastAsia="x-none"/>
              </w:rPr>
            </w:pPr>
            <w:r w:rsidRPr="000B7F20">
              <w:rPr>
                <w:rFonts w:ascii="Arial Narrow" w:hAnsi="Arial Narrow"/>
                <w:lang w:eastAsia="x-none"/>
              </w:rPr>
              <w:t>Количество действующих договоров Общества на конец месяца, шт.;</w:t>
            </w:r>
          </w:p>
          <w:p w:rsidR="0048628F" w:rsidRPr="000B7F20" w:rsidRDefault="0048628F" w:rsidP="0048628F">
            <w:pPr>
              <w:numPr>
                <w:ilvl w:val="0"/>
                <w:numId w:val="24"/>
              </w:numPr>
              <w:spacing w:after="120" w:line="276" w:lineRule="auto"/>
              <w:rPr>
                <w:rFonts w:ascii="Arial Narrow" w:hAnsi="Arial Narrow"/>
              </w:rPr>
            </w:pPr>
            <w:proofErr w:type="gramStart"/>
            <w:r w:rsidRPr="000B7F20">
              <w:rPr>
                <w:rFonts w:ascii="Arial Narrow" w:hAnsi="Arial Narrow"/>
              </w:rPr>
              <w:t>Среднесписочная  численность</w:t>
            </w:r>
            <w:proofErr w:type="gramEnd"/>
            <w:r w:rsidRPr="000B7F20">
              <w:rPr>
                <w:rFonts w:ascii="Arial Narrow" w:hAnsi="Arial Narrow"/>
              </w:rPr>
              <w:t xml:space="preserve"> работников Общества за месяц, а также сотрудники на ГПХ.</w:t>
            </w:r>
          </w:p>
        </w:tc>
        <w:tc>
          <w:tcPr>
            <w:tcW w:w="1692" w:type="dxa"/>
          </w:tcPr>
          <w:p w:rsidR="0048628F" w:rsidRPr="000B7F20" w:rsidRDefault="0048628F" w:rsidP="0048628F">
            <w:pPr>
              <w:numPr>
                <w:ilvl w:val="0"/>
                <w:numId w:val="25"/>
              </w:numPr>
              <w:spacing w:after="120" w:line="276" w:lineRule="auto"/>
              <w:rPr>
                <w:rFonts w:ascii="Arial Narrow" w:hAnsi="Arial Narrow"/>
                <w:color w:val="000000"/>
              </w:rPr>
            </w:pPr>
            <w:r w:rsidRPr="000B7F20">
              <w:rPr>
                <w:rFonts w:ascii="Arial Narrow" w:hAnsi="Arial Narrow"/>
                <w:color w:val="000000"/>
              </w:rPr>
              <w:t>52413</w:t>
            </w:r>
          </w:p>
          <w:p w:rsidR="0048628F" w:rsidRPr="000B7F20" w:rsidRDefault="0048628F" w:rsidP="0048628F">
            <w:pPr>
              <w:numPr>
                <w:ilvl w:val="0"/>
                <w:numId w:val="25"/>
              </w:numPr>
              <w:spacing w:after="120" w:line="276" w:lineRule="auto"/>
              <w:rPr>
                <w:rFonts w:ascii="Arial Narrow" w:hAnsi="Arial Narrow"/>
                <w:color w:val="000000"/>
              </w:rPr>
            </w:pPr>
            <w:r w:rsidRPr="000B7F20">
              <w:rPr>
                <w:rFonts w:ascii="Arial Narrow" w:hAnsi="Arial Narrow"/>
                <w:color w:val="000000"/>
              </w:rPr>
              <w:t>27206</w:t>
            </w:r>
          </w:p>
          <w:p w:rsidR="0048628F" w:rsidRPr="000B7F20" w:rsidRDefault="0048628F" w:rsidP="0048628F">
            <w:pPr>
              <w:numPr>
                <w:ilvl w:val="0"/>
                <w:numId w:val="25"/>
              </w:numPr>
              <w:spacing w:after="120" w:line="276" w:lineRule="auto"/>
              <w:rPr>
                <w:rFonts w:ascii="Arial Narrow" w:hAnsi="Arial Narrow"/>
                <w:color w:val="000000"/>
              </w:rPr>
            </w:pPr>
            <w:r w:rsidRPr="000B7F20">
              <w:rPr>
                <w:rFonts w:ascii="Arial Narrow" w:hAnsi="Arial Narrow"/>
                <w:color w:val="000000"/>
              </w:rPr>
              <w:t>2900</w:t>
            </w:r>
          </w:p>
          <w:p w:rsidR="0048628F" w:rsidRPr="000B7F20" w:rsidRDefault="00015898" w:rsidP="0048628F">
            <w:pPr>
              <w:numPr>
                <w:ilvl w:val="0"/>
                <w:numId w:val="25"/>
              </w:numPr>
              <w:spacing w:after="120" w:line="276" w:lineRule="auto"/>
              <w:rPr>
                <w:rFonts w:ascii="Arial Narrow" w:hAnsi="Arial Narrow"/>
                <w:color w:val="000000"/>
              </w:rPr>
            </w:pPr>
            <w:r>
              <w:rPr>
                <w:rFonts w:ascii="Arial Narrow" w:hAnsi="Arial Narrow"/>
                <w:color w:val="000000"/>
              </w:rPr>
              <w:t>3971</w:t>
            </w:r>
          </w:p>
        </w:tc>
        <w:tc>
          <w:tcPr>
            <w:tcW w:w="1476" w:type="dxa"/>
          </w:tcPr>
          <w:p w:rsidR="0048628F" w:rsidRPr="000B7F20" w:rsidRDefault="0048628F" w:rsidP="0048628F">
            <w:pPr>
              <w:numPr>
                <w:ilvl w:val="0"/>
                <w:numId w:val="26"/>
              </w:numPr>
              <w:spacing w:after="120" w:line="276" w:lineRule="auto"/>
              <w:rPr>
                <w:rFonts w:ascii="Arial Narrow" w:hAnsi="Arial Narrow"/>
                <w:color w:val="000000"/>
              </w:rPr>
            </w:pPr>
            <w:r w:rsidRPr="000B7F20">
              <w:rPr>
                <w:rFonts w:ascii="Arial Narrow" w:hAnsi="Arial Narrow"/>
                <w:color w:val="000000"/>
              </w:rPr>
              <w:t>0,10</w:t>
            </w:r>
          </w:p>
          <w:p w:rsidR="0048628F" w:rsidRPr="000B7F20" w:rsidRDefault="0048628F" w:rsidP="0048628F">
            <w:pPr>
              <w:numPr>
                <w:ilvl w:val="0"/>
                <w:numId w:val="26"/>
              </w:numPr>
              <w:spacing w:after="120" w:line="276" w:lineRule="auto"/>
              <w:rPr>
                <w:rFonts w:ascii="Arial Narrow" w:hAnsi="Arial Narrow"/>
                <w:color w:val="000000"/>
              </w:rPr>
            </w:pPr>
            <w:r w:rsidRPr="000B7F20">
              <w:rPr>
                <w:rFonts w:ascii="Arial Narrow" w:hAnsi="Arial Narrow"/>
                <w:color w:val="000000"/>
              </w:rPr>
              <w:t>0,19</w:t>
            </w:r>
          </w:p>
          <w:p w:rsidR="0048628F" w:rsidRPr="000B7F20" w:rsidRDefault="0048628F" w:rsidP="0048628F">
            <w:pPr>
              <w:numPr>
                <w:ilvl w:val="0"/>
                <w:numId w:val="26"/>
              </w:numPr>
              <w:spacing w:after="120" w:line="276" w:lineRule="auto"/>
              <w:rPr>
                <w:rFonts w:ascii="Arial Narrow" w:hAnsi="Arial Narrow"/>
                <w:color w:val="000000"/>
              </w:rPr>
            </w:pPr>
            <w:r w:rsidRPr="000B7F20">
              <w:rPr>
                <w:rFonts w:ascii="Arial Narrow" w:hAnsi="Arial Narrow"/>
                <w:color w:val="000000"/>
              </w:rPr>
              <w:t>0,60</w:t>
            </w:r>
          </w:p>
          <w:p w:rsidR="0048628F" w:rsidRPr="000B7F20" w:rsidRDefault="0048628F" w:rsidP="0048628F">
            <w:pPr>
              <w:numPr>
                <w:ilvl w:val="0"/>
                <w:numId w:val="26"/>
              </w:numPr>
              <w:spacing w:after="120" w:line="276" w:lineRule="auto"/>
              <w:rPr>
                <w:rFonts w:ascii="Arial Narrow" w:hAnsi="Arial Narrow"/>
                <w:color w:val="000000"/>
              </w:rPr>
            </w:pPr>
            <w:r w:rsidRPr="000B7F20">
              <w:rPr>
                <w:rFonts w:ascii="Arial Narrow" w:hAnsi="Arial Narrow"/>
                <w:color w:val="000000"/>
              </w:rPr>
              <w:t>0,11</w:t>
            </w:r>
          </w:p>
          <w:p w:rsidR="0048628F" w:rsidRPr="000B7F20" w:rsidRDefault="0048628F" w:rsidP="00BA2CD5">
            <w:pPr>
              <w:spacing w:after="120" w:line="276" w:lineRule="auto"/>
              <w:ind w:left="360"/>
              <w:rPr>
                <w:rFonts w:ascii="Arial Narrow" w:hAnsi="Arial Narrow"/>
                <w:color w:val="000000"/>
                <w:highlight w:val="yellow"/>
              </w:rPr>
            </w:pPr>
          </w:p>
        </w:tc>
      </w:tr>
      <w:tr w:rsidR="0048628F" w:rsidRPr="0057646C" w:rsidTr="00BA2CD5">
        <w:trPr>
          <w:trHeight w:val="1368"/>
        </w:trPr>
        <w:tc>
          <w:tcPr>
            <w:tcW w:w="1919" w:type="dxa"/>
          </w:tcPr>
          <w:p w:rsidR="0048628F" w:rsidRPr="000B7F20" w:rsidRDefault="0048628F" w:rsidP="00BA2CD5">
            <w:pPr>
              <w:spacing w:after="120" w:line="276" w:lineRule="auto"/>
              <w:rPr>
                <w:rFonts w:ascii="Arial Narrow" w:hAnsi="Arial Narrow"/>
                <w:color w:val="FF0000"/>
              </w:rPr>
            </w:pPr>
            <w:r w:rsidRPr="000B7F20">
              <w:rPr>
                <w:rFonts w:ascii="Arial Narrow" w:hAnsi="Arial Narrow"/>
                <w:color w:val="000000"/>
              </w:rPr>
              <w:t>Управление Персоналом</w:t>
            </w:r>
          </w:p>
        </w:tc>
        <w:tc>
          <w:tcPr>
            <w:tcW w:w="1650" w:type="dxa"/>
          </w:tcPr>
          <w:p w:rsidR="0048628F" w:rsidRPr="000B7F20" w:rsidRDefault="0048628F" w:rsidP="00BA2CD5">
            <w:pPr>
              <w:spacing w:after="120" w:line="276" w:lineRule="auto"/>
              <w:rPr>
                <w:rFonts w:ascii="Arial Narrow" w:hAnsi="Arial Narrow"/>
                <w:color w:val="000000"/>
              </w:rPr>
            </w:pPr>
            <w:r w:rsidRPr="000B7F20">
              <w:rPr>
                <w:rFonts w:ascii="Arial Narrow" w:hAnsi="Arial Narrow"/>
                <w:color w:val="000000"/>
              </w:rPr>
              <w:t>622 000</w:t>
            </w:r>
          </w:p>
        </w:tc>
        <w:tc>
          <w:tcPr>
            <w:tcW w:w="2834" w:type="dxa"/>
          </w:tcPr>
          <w:p w:rsidR="0048628F" w:rsidRPr="000B7F20" w:rsidRDefault="0048628F" w:rsidP="00BA2CD5">
            <w:pPr>
              <w:spacing w:after="120" w:line="276" w:lineRule="auto"/>
              <w:rPr>
                <w:rFonts w:ascii="Arial Narrow" w:hAnsi="Arial Narrow"/>
                <w:color w:val="000000"/>
              </w:rPr>
            </w:pPr>
            <w:r w:rsidRPr="000B7F20">
              <w:rPr>
                <w:rFonts w:ascii="Arial Narrow" w:hAnsi="Arial Narrow"/>
                <w:color w:val="000000"/>
              </w:rPr>
              <w:t>Среднесписочная численность работников Общества за месяц.</w:t>
            </w:r>
          </w:p>
        </w:tc>
        <w:tc>
          <w:tcPr>
            <w:tcW w:w="1692" w:type="dxa"/>
          </w:tcPr>
          <w:p w:rsidR="0048628F" w:rsidRPr="000B7F20" w:rsidRDefault="00350006" w:rsidP="00BA2CD5">
            <w:pPr>
              <w:spacing w:after="120" w:line="276" w:lineRule="auto"/>
              <w:ind w:left="360" w:hanging="360"/>
              <w:rPr>
                <w:rFonts w:ascii="Arial Narrow" w:hAnsi="Arial Narrow"/>
                <w:color w:val="000000"/>
              </w:rPr>
            </w:pPr>
            <w:r>
              <w:rPr>
                <w:rFonts w:ascii="Arial Narrow" w:hAnsi="Arial Narrow"/>
                <w:color w:val="000000"/>
              </w:rPr>
              <w:t>3562</w:t>
            </w:r>
          </w:p>
        </w:tc>
        <w:tc>
          <w:tcPr>
            <w:tcW w:w="1476" w:type="dxa"/>
          </w:tcPr>
          <w:p w:rsidR="0048628F" w:rsidRPr="000B7F20" w:rsidRDefault="0048628F" w:rsidP="00BA2CD5">
            <w:pPr>
              <w:spacing w:after="120" w:line="276" w:lineRule="auto"/>
              <w:ind w:left="360" w:hanging="360"/>
              <w:rPr>
                <w:rFonts w:ascii="Arial Narrow" w:hAnsi="Arial Narrow"/>
                <w:color w:val="000000"/>
              </w:rPr>
            </w:pPr>
            <w:r w:rsidRPr="000B7F20">
              <w:rPr>
                <w:rFonts w:ascii="Arial Narrow" w:hAnsi="Arial Narrow"/>
                <w:color w:val="000000"/>
              </w:rPr>
              <w:t>1</w:t>
            </w:r>
          </w:p>
        </w:tc>
      </w:tr>
      <w:tr w:rsidR="0048628F" w:rsidRPr="0057646C" w:rsidTr="00BA2CD5">
        <w:tc>
          <w:tcPr>
            <w:tcW w:w="1919" w:type="dxa"/>
          </w:tcPr>
          <w:p w:rsidR="0048628F" w:rsidRPr="000B7F20" w:rsidRDefault="0048628F" w:rsidP="00BA2CD5">
            <w:pPr>
              <w:spacing w:after="120" w:line="276" w:lineRule="auto"/>
              <w:rPr>
                <w:rFonts w:ascii="Arial Narrow" w:hAnsi="Arial Narrow"/>
              </w:rPr>
            </w:pPr>
            <w:r w:rsidRPr="000B7F20">
              <w:rPr>
                <w:rFonts w:ascii="Arial Narrow" w:hAnsi="Arial Narrow"/>
              </w:rPr>
              <w:t>Выполнение казначейских операций</w:t>
            </w:r>
          </w:p>
        </w:tc>
        <w:tc>
          <w:tcPr>
            <w:tcW w:w="1650" w:type="dxa"/>
          </w:tcPr>
          <w:p w:rsidR="0048628F" w:rsidRPr="000B7F20" w:rsidRDefault="0048628F" w:rsidP="00BA2CD5">
            <w:pPr>
              <w:spacing w:after="120" w:line="276" w:lineRule="auto"/>
              <w:rPr>
                <w:rFonts w:ascii="Arial Narrow" w:hAnsi="Arial Narrow"/>
              </w:rPr>
            </w:pPr>
            <w:r w:rsidRPr="000B7F20">
              <w:rPr>
                <w:rFonts w:ascii="Arial Narrow" w:hAnsi="Arial Narrow"/>
                <w:color w:val="000000"/>
              </w:rPr>
              <w:t>297 000</w:t>
            </w:r>
          </w:p>
        </w:tc>
        <w:tc>
          <w:tcPr>
            <w:tcW w:w="2834" w:type="dxa"/>
          </w:tcPr>
          <w:p w:rsidR="0048628F" w:rsidRPr="000B7F20" w:rsidRDefault="0048628F" w:rsidP="0048628F">
            <w:pPr>
              <w:numPr>
                <w:ilvl w:val="0"/>
                <w:numId w:val="22"/>
              </w:numPr>
              <w:spacing w:after="120" w:line="276" w:lineRule="auto"/>
              <w:rPr>
                <w:rFonts w:ascii="Arial Narrow" w:hAnsi="Arial Narrow"/>
              </w:rPr>
            </w:pPr>
            <w:r w:rsidRPr="000B7F20">
              <w:rPr>
                <w:rFonts w:ascii="Arial Narrow" w:hAnsi="Arial Narrow"/>
              </w:rPr>
              <w:t>Количество действующих договоров Общества с кредитными организациями на конец месяца, шт.</w:t>
            </w:r>
          </w:p>
          <w:p w:rsidR="0048628F" w:rsidRPr="000B7F20" w:rsidRDefault="0048628F" w:rsidP="0048628F">
            <w:pPr>
              <w:numPr>
                <w:ilvl w:val="0"/>
                <w:numId w:val="22"/>
              </w:numPr>
              <w:spacing w:after="120" w:line="276" w:lineRule="auto"/>
              <w:rPr>
                <w:rFonts w:ascii="Arial Narrow" w:hAnsi="Arial Narrow"/>
              </w:rPr>
            </w:pPr>
            <w:r w:rsidRPr="000B7F20">
              <w:rPr>
                <w:rFonts w:ascii="Arial Narrow" w:hAnsi="Arial Narrow"/>
              </w:rPr>
              <w:t>Количество счетов на оплату Общества за месяц, шт.</w:t>
            </w:r>
          </w:p>
          <w:p w:rsidR="0048628F" w:rsidRPr="000B7F20" w:rsidRDefault="0048628F" w:rsidP="0048628F">
            <w:pPr>
              <w:numPr>
                <w:ilvl w:val="0"/>
                <w:numId w:val="22"/>
              </w:numPr>
              <w:spacing w:after="120" w:line="276" w:lineRule="auto"/>
              <w:rPr>
                <w:rFonts w:ascii="Arial Narrow" w:hAnsi="Arial Narrow"/>
              </w:rPr>
            </w:pPr>
            <w:r w:rsidRPr="000B7F20">
              <w:rPr>
                <w:rFonts w:ascii="Arial Narrow" w:hAnsi="Arial Narrow"/>
              </w:rPr>
              <w:t>Количество расходных счетов Общества для выверки на конец месяца, шт.</w:t>
            </w:r>
          </w:p>
        </w:tc>
        <w:tc>
          <w:tcPr>
            <w:tcW w:w="1692" w:type="dxa"/>
          </w:tcPr>
          <w:p w:rsidR="0048628F" w:rsidRPr="000B7F20" w:rsidRDefault="0048628F" w:rsidP="0048628F">
            <w:pPr>
              <w:numPr>
                <w:ilvl w:val="0"/>
                <w:numId w:val="23"/>
              </w:numPr>
              <w:spacing w:after="120" w:line="276" w:lineRule="auto"/>
              <w:rPr>
                <w:rFonts w:ascii="Arial Narrow" w:hAnsi="Arial Narrow"/>
                <w:color w:val="000000"/>
              </w:rPr>
            </w:pPr>
            <w:r>
              <w:rPr>
                <w:rFonts w:ascii="Arial Narrow" w:hAnsi="Arial Narrow"/>
                <w:color w:val="000000"/>
              </w:rPr>
              <w:t>20</w:t>
            </w:r>
          </w:p>
          <w:p w:rsidR="0048628F" w:rsidRPr="000B7F20" w:rsidRDefault="0048628F" w:rsidP="0048628F">
            <w:pPr>
              <w:numPr>
                <w:ilvl w:val="0"/>
                <w:numId w:val="23"/>
              </w:numPr>
              <w:spacing w:after="120" w:line="276" w:lineRule="auto"/>
              <w:rPr>
                <w:rFonts w:ascii="Arial Narrow" w:hAnsi="Arial Narrow"/>
                <w:color w:val="000000"/>
              </w:rPr>
            </w:pPr>
            <w:r w:rsidRPr="000B7F20">
              <w:rPr>
                <w:rFonts w:ascii="Arial Narrow" w:hAnsi="Arial Narrow"/>
                <w:color w:val="000000"/>
              </w:rPr>
              <w:t>5500</w:t>
            </w:r>
          </w:p>
          <w:p w:rsidR="0048628F" w:rsidRPr="000B7F20" w:rsidRDefault="0048628F" w:rsidP="0048628F">
            <w:pPr>
              <w:numPr>
                <w:ilvl w:val="0"/>
                <w:numId w:val="23"/>
              </w:numPr>
              <w:spacing w:after="120" w:line="276" w:lineRule="auto"/>
              <w:rPr>
                <w:rFonts w:ascii="Arial Narrow" w:hAnsi="Arial Narrow"/>
                <w:color w:val="000000"/>
              </w:rPr>
            </w:pPr>
            <w:r>
              <w:rPr>
                <w:rFonts w:ascii="Arial Narrow" w:hAnsi="Arial Narrow"/>
                <w:color w:val="000000"/>
              </w:rPr>
              <w:t>7</w:t>
            </w:r>
          </w:p>
        </w:tc>
        <w:tc>
          <w:tcPr>
            <w:tcW w:w="1476" w:type="dxa"/>
          </w:tcPr>
          <w:p w:rsidR="0048628F" w:rsidRPr="000B7F20" w:rsidRDefault="0048628F" w:rsidP="0048628F">
            <w:pPr>
              <w:numPr>
                <w:ilvl w:val="0"/>
                <w:numId w:val="27"/>
              </w:numPr>
              <w:spacing w:after="120" w:line="276" w:lineRule="auto"/>
              <w:rPr>
                <w:rFonts w:ascii="Arial Narrow" w:hAnsi="Arial Narrow"/>
                <w:color w:val="000000"/>
              </w:rPr>
            </w:pPr>
            <w:r w:rsidRPr="000B7F20">
              <w:rPr>
                <w:rFonts w:ascii="Arial Narrow" w:hAnsi="Arial Narrow"/>
                <w:color w:val="000000"/>
              </w:rPr>
              <w:t>0,33</w:t>
            </w:r>
          </w:p>
          <w:p w:rsidR="0048628F" w:rsidRPr="000B7F20" w:rsidRDefault="0048628F" w:rsidP="0048628F">
            <w:pPr>
              <w:numPr>
                <w:ilvl w:val="0"/>
                <w:numId w:val="27"/>
              </w:numPr>
              <w:spacing w:after="120" w:line="276" w:lineRule="auto"/>
              <w:rPr>
                <w:rFonts w:ascii="Arial Narrow" w:hAnsi="Arial Narrow"/>
                <w:color w:val="000000"/>
              </w:rPr>
            </w:pPr>
            <w:r w:rsidRPr="000B7F20">
              <w:rPr>
                <w:rFonts w:ascii="Arial Narrow" w:hAnsi="Arial Narrow"/>
                <w:color w:val="000000"/>
              </w:rPr>
              <w:t>0,33</w:t>
            </w:r>
          </w:p>
          <w:p w:rsidR="0048628F" w:rsidRPr="000B7F20" w:rsidRDefault="0048628F" w:rsidP="0048628F">
            <w:pPr>
              <w:numPr>
                <w:ilvl w:val="0"/>
                <w:numId w:val="27"/>
              </w:numPr>
              <w:spacing w:after="120" w:line="276" w:lineRule="auto"/>
              <w:rPr>
                <w:rFonts w:ascii="Arial Narrow" w:hAnsi="Arial Narrow"/>
                <w:color w:val="000000"/>
              </w:rPr>
            </w:pPr>
            <w:r w:rsidRPr="000B7F20">
              <w:rPr>
                <w:rFonts w:ascii="Arial Narrow" w:hAnsi="Arial Narrow"/>
                <w:color w:val="000000"/>
              </w:rPr>
              <w:t>0,34</w:t>
            </w:r>
          </w:p>
          <w:p w:rsidR="0048628F" w:rsidRPr="000B7F20" w:rsidRDefault="0048628F" w:rsidP="00BA2CD5">
            <w:pPr>
              <w:spacing w:after="120" w:line="276" w:lineRule="auto"/>
              <w:ind w:left="360" w:hanging="360"/>
              <w:rPr>
                <w:rFonts w:ascii="Arial Narrow" w:hAnsi="Arial Narrow"/>
                <w:color w:val="000000"/>
              </w:rPr>
            </w:pPr>
          </w:p>
        </w:tc>
      </w:tr>
      <w:tr w:rsidR="0048628F" w:rsidRPr="0057646C" w:rsidTr="00BA2CD5">
        <w:tc>
          <w:tcPr>
            <w:tcW w:w="1919" w:type="dxa"/>
          </w:tcPr>
          <w:p w:rsidR="0048628F" w:rsidRPr="000B7F20" w:rsidRDefault="0048628F" w:rsidP="00BA2CD5">
            <w:pPr>
              <w:spacing w:line="276" w:lineRule="auto"/>
              <w:rPr>
                <w:rFonts w:ascii="Arial Narrow" w:hAnsi="Arial Narrow"/>
              </w:rPr>
            </w:pPr>
            <w:r w:rsidRPr="000B7F20">
              <w:rPr>
                <w:rFonts w:ascii="Arial Narrow" w:hAnsi="Arial Narrow"/>
              </w:rPr>
              <w:t>Управление ликвидностью</w:t>
            </w:r>
          </w:p>
        </w:tc>
        <w:tc>
          <w:tcPr>
            <w:tcW w:w="1650" w:type="dxa"/>
          </w:tcPr>
          <w:p w:rsidR="0048628F" w:rsidRPr="000B7F20" w:rsidRDefault="0048628F" w:rsidP="00BA2CD5">
            <w:pPr>
              <w:spacing w:line="276" w:lineRule="auto"/>
              <w:rPr>
                <w:rFonts w:ascii="Arial Narrow" w:hAnsi="Arial Narrow"/>
              </w:rPr>
            </w:pPr>
            <w:r w:rsidRPr="000B7F20">
              <w:rPr>
                <w:rFonts w:ascii="Arial Narrow" w:hAnsi="Arial Narrow"/>
              </w:rPr>
              <w:t>16 000</w:t>
            </w:r>
          </w:p>
        </w:tc>
        <w:tc>
          <w:tcPr>
            <w:tcW w:w="2834"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c>
          <w:tcPr>
            <w:tcW w:w="1692"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c>
          <w:tcPr>
            <w:tcW w:w="1476"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r>
      <w:tr w:rsidR="0048628F" w:rsidRPr="0057646C" w:rsidTr="00BA2CD5">
        <w:tc>
          <w:tcPr>
            <w:tcW w:w="1919" w:type="dxa"/>
          </w:tcPr>
          <w:p w:rsidR="0048628F" w:rsidRPr="000B7F20" w:rsidRDefault="0048628F" w:rsidP="00BA2CD5">
            <w:pPr>
              <w:spacing w:line="276" w:lineRule="auto"/>
              <w:rPr>
                <w:rFonts w:ascii="Arial Narrow" w:hAnsi="Arial Narrow"/>
              </w:rPr>
            </w:pPr>
            <w:r w:rsidRPr="000B7F20">
              <w:rPr>
                <w:rFonts w:ascii="Arial Narrow" w:hAnsi="Arial Narrow"/>
              </w:rPr>
              <w:t>Валютный контроль</w:t>
            </w:r>
          </w:p>
        </w:tc>
        <w:tc>
          <w:tcPr>
            <w:tcW w:w="1650" w:type="dxa"/>
          </w:tcPr>
          <w:p w:rsidR="0048628F" w:rsidRPr="000B7F20" w:rsidRDefault="0048628F" w:rsidP="00BA2CD5">
            <w:pPr>
              <w:spacing w:line="276" w:lineRule="auto"/>
              <w:rPr>
                <w:rFonts w:ascii="Arial Narrow" w:hAnsi="Arial Narrow"/>
              </w:rPr>
            </w:pPr>
            <w:r w:rsidRPr="000B7F20">
              <w:rPr>
                <w:rFonts w:ascii="Arial Narrow" w:hAnsi="Arial Narrow"/>
              </w:rPr>
              <w:t xml:space="preserve"> 2 000</w:t>
            </w:r>
          </w:p>
        </w:tc>
        <w:tc>
          <w:tcPr>
            <w:tcW w:w="2834"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c>
          <w:tcPr>
            <w:tcW w:w="1692"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c>
          <w:tcPr>
            <w:tcW w:w="1476" w:type="dxa"/>
          </w:tcPr>
          <w:p w:rsidR="0048628F" w:rsidRPr="000B7F20" w:rsidRDefault="0048628F" w:rsidP="00BA2CD5">
            <w:pPr>
              <w:spacing w:line="276" w:lineRule="auto"/>
              <w:ind w:left="360" w:hanging="360"/>
              <w:rPr>
                <w:rFonts w:ascii="Arial Narrow" w:hAnsi="Arial Narrow"/>
              </w:rPr>
            </w:pPr>
            <w:r w:rsidRPr="000B7F20">
              <w:rPr>
                <w:rFonts w:ascii="Arial Narrow" w:hAnsi="Arial Narrow"/>
              </w:rPr>
              <w:t>-</w:t>
            </w:r>
          </w:p>
        </w:tc>
      </w:tr>
    </w:tbl>
    <w:p w:rsidR="0048628F" w:rsidRDefault="0048628F" w:rsidP="0048628F">
      <w:pPr>
        <w:spacing w:after="120" w:line="276" w:lineRule="auto"/>
        <w:ind w:firstLine="709"/>
        <w:jc w:val="both"/>
        <w:rPr>
          <w:rFonts w:ascii="Arial Narrow" w:hAnsi="Arial Narrow"/>
        </w:rPr>
      </w:pPr>
    </w:p>
    <w:p w:rsidR="0048628F" w:rsidRDefault="0048628F" w:rsidP="0048628F">
      <w:pPr>
        <w:spacing w:after="120" w:line="276" w:lineRule="auto"/>
        <w:ind w:firstLine="709"/>
        <w:jc w:val="both"/>
        <w:rPr>
          <w:rFonts w:ascii="Arial Narrow" w:hAnsi="Arial Narrow"/>
        </w:rPr>
      </w:pPr>
    </w:p>
    <w:p w:rsidR="0048628F" w:rsidRPr="006F4CF6" w:rsidRDefault="0048628F" w:rsidP="0048628F">
      <w:pPr>
        <w:spacing w:after="120"/>
        <w:ind w:firstLine="709"/>
        <w:jc w:val="both"/>
        <w:rPr>
          <w:rFonts w:ascii="Arial Narrow" w:hAnsi="Arial Narrow"/>
        </w:rPr>
      </w:pPr>
      <w:r w:rsidRPr="006F4CF6">
        <w:rPr>
          <w:rFonts w:ascii="Arial Narrow" w:hAnsi="Arial Narrow"/>
        </w:rPr>
        <w:t xml:space="preserve">Предельная сумма по договору на период его действия не превысит </w:t>
      </w:r>
      <w:r w:rsidR="00567ACB">
        <w:rPr>
          <w:rFonts w:ascii="Arial Narrow" w:hAnsi="Arial Narrow"/>
        </w:rPr>
        <w:t>75 441 380</w:t>
      </w:r>
      <w:r w:rsidRPr="006F4CF6">
        <w:rPr>
          <w:rFonts w:ascii="Arial Narrow" w:hAnsi="Arial Narrow"/>
        </w:rPr>
        <w:t xml:space="preserve"> (</w:t>
      </w:r>
      <w:r w:rsidR="00567ACB">
        <w:rPr>
          <w:rFonts w:ascii="Arial Narrow" w:hAnsi="Arial Narrow"/>
        </w:rPr>
        <w:t>семьдесят пять миллионов четыреста сорок одна тысяча триста восемьдесят</w:t>
      </w:r>
      <w:r w:rsidRPr="006F4CF6">
        <w:rPr>
          <w:rFonts w:ascii="Arial Narrow" w:hAnsi="Arial Narrow"/>
        </w:rPr>
        <w:t>)</w:t>
      </w:r>
      <w:r w:rsidR="00567ACB">
        <w:rPr>
          <w:rFonts w:ascii="Arial Narrow" w:hAnsi="Arial Narrow"/>
        </w:rPr>
        <w:t xml:space="preserve"> рублей</w:t>
      </w:r>
      <w:r w:rsidRPr="006F4CF6">
        <w:rPr>
          <w:rFonts w:ascii="Arial Narrow" w:hAnsi="Arial Narrow"/>
        </w:rPr>
        <w:t xml:space="preserve"> 00 </w:t>
      </w:r>
      <w:r w:rsidR="00567ACB">
        <w:rPr>
          <w:rFonts w:ascii="Arial Narrow" w:hAnsi="Arial Narrow"/>
        </w:rPr>
        <w:t>коп. с НДС, в том числе</w:t>
      </w:r>
      <w:r w:rsidRPr="006F4CF6">
        <w:rPr>
          <w:rFonts w:ascii="Arial Narrow" w:hAnsi="Arial Narrow"/>
        </w:rPr>
        <w:t xml:space="preserve"> НДС 18</w:t>
      </w:r>
      <w:proofErr w:type="gramStart"/>
      <w:r w:rsidRPr="006F4CF6">
        <w:rPr>
          <w:rFonts w:ascii="Arial Narrow" w:hAnsi="Arial Narrow"/>
        </w:rPr>
        <w:t xml:space="preserve">% </w:t>
      </w:r>
      <w:r w:rsidR="00567ACB">
        <w:rPr>
          <w:rFonts w:ascii="Arial Narrow" w:hAnsi="Arial Narrow"/>
        </w:rPr>
        <w:t xml:space="preserve"> -</w:t>
      </w:r>
      <w:proofErr w:type="gramEnd"/>
      <w:r w:rsidR="00567ACB">
        <w:rPr>
          <w:rFonts w:ascii="Arial Narrow" w:hAnsi="Arial Narrow"/>
        </w:rPr>
        <w:t xml:space="preserve"> 11 508 007 </w:t>
      </w:r>
      <w:r w:rsidRPr="006F4CF6">
        <w:rPr>
          <w:rFonts w:ascii="Arial Narrow" w:hAnsi="Arial Narrow"/>
        </w:rPr>
        <w:t>руб</w:t>
      </w:r>
      <w:r w:rsidR="00567ACB">
        <w:rPr>
          <w:rFonts w:ascii="Arial Narrow" w:hAnsi="Arial Narrow"/>
        </w:rPr>
        <w:t>. 12 коп</w:t>
      </w:r>
      <w:r w:rsidRPr="006F4CF6">
        <w:rPr>
          <w:rFonts w:ascii="Arial Narrow" w:hAnsi="Arial Narrow"/>
        </w:rPr>
        <w:t>.</w:t>
      </w:r>
    </w:p>
    <w:p w:rsidR="0048628F" w:rsidRPr="000B7F20" w:rsidRDefault="0048628F" w:rsidP="0048628F">
      <w:pPr>
        <w:spacing w:after="120" w:line="276" w:lineRule="auto"/>
        <w:ind w:firstLine="709"/>
        <w:jc w:val="both"/>
        <w:rPr>
          <w:rFonts w:ascii="Arial Narrow" w:hAnsi="Arial Narrow"/>
        </w:rPr>
      </w:pPr>
    </w:p>
    <w:tbl>
      <w:tblPr>
        <w:tblW w:w="0" w:type="auto"/>
        <w:tblLook w:val="04A0" w:firstRow="1" w:lastRow="0" w:firstColumn="1" w:lastColumn="0" w:noHBand="0" w:noVBand="1"/>
      </w:tblPr>
      <w:tblGrid>
        <w:gridCol w:w="4781"/>
        <w:gridCol w:w="4790"/>
      </w:tblGrid>
      <w:tr w:rsidR="0048628F" w:rsidRPr="0057646C" w:rsidTr="00BA2CD5">
        <w:tc>
          <w:tcPr>
            <w:tcW w:w="4781" w:type="dxa"/>
            <w:shd w:val="clear" w:color="auto" w:fill="auto"/>
          </w:tcPr>
          <w:p w:rsidR="0048628F" w:rsidRPr="0057646C" w:rsidRDefault="0048628F" w:rsidP="00BA2CD5">
            <w:pPr>
              <w:spacing w:before="120" w:line="276" w:lineRule="auto"/>
              <w:rPr>
                <w:rFonts w:ascii="Arial Narrow" w:hAnsi="Arial Narrow"/>
                <w:b/>
                <w:bCs/>
              </w:rPr>
            </w:pPr>
            <w:r w:rsidRPr="0057646C">
              <w:rPr>
                <w:rFonts w:ascii="Arial Narrow" w:hAnsi="Arial Narrow"/>
                <w:b/>
                <w:bCs/>
                <w:iCs/>
              </w:rPr>
              <w:t>От имени Общества:</w:t>
            </w:r>
            <w:r w:rsidRPr="0057646C">
              <w:rPr>
                <w:rFonts w:ascii="Arial Narrow" w:hAnsi="Arial Narrow"/>
                <w:b/>
                <w:bCs/>
              </w:rPr>
              <w:t xml:space="preserve"> </w:t>
            </w:r>
          </w:p>
          <w:p w:rsidR="0048628F" w:rsidRPr="0057646C" w:rsidRDefault="0048628F" w:rsidP="00BA2CD5">
            <w:pPr>
              <w:spacing w:before="120" w:line="276" w:lineRule="auto"/>
              <w:rPr>
                <w:rFonts w:ascii="Arial Narrow" w:hAnsi="Arial Narrow"/>
                <w:b/>
                <w:bCs/>
              </w:rPr>
            </w:pPr>
            <w:r w:rsidRPr="0057646C">
              <w:rPr>
                <w:rFonts w:ascii="Arial Narrow" w:hAnsi="Arial Narrow"/>
                <w:b/>
                <w:bCs/>
              </w:rPr>
              <w:t xml:space="preserve">____________ М. Г. </w:t>
            </w:r>
            <w:proofErr w:type="spellStart"/>
            <w:r w:rsidRPr="0057646C">
              <w:rPr>
                <w:rFonts w:ascii="Arial Narrow" w:hAnsi="Arial Narrow"/>
                <w:b/>
                <w:bCs/>
              </w:rPr>
              <w:t>Долгоаршинных</w:t>
            </w:r>
            <w:proofErr w:type="spellEnd"/>
          </w:p>
        </w:tc>
        <w:tc>
          <w:tcPr>
            <w:tcW w:w="4790" w:type="dxa"/>
            <w:shd w:val="clear" w:color="auto" w:fill="auto"/>
          </w:tcPr>
          <w:p w:rsidR="0048628F" w:rsidRPr="0057646C" w:rsidRDefault="00B51B80" w:rsidP="00BA2CD5">
            <w:pPr>
              <w:spacing w:before="120" w:line="276" w:lineRule="auto"/>
              <w:rPr>
                <w:rFonts w:ascii="Arial Narrow" w:hAnsi="Arial Narrow"/>
                <w:b/>
                <w:iCs/>
              </w:rPr>
            </w:pPr>
            <w:r>
              <w:rPr>
                <w:rFonts w:ascii="Arial Narrow" w:hAnsi="Arial Narrow"/>
                <w:b/>
                <w:iCs/>
              </w:rPr>
              <w:t xml:space="preserve">                         </w:t>
            </w:r>
            <w:r w:rsidR="0048628F" w:rsidRPr="0057646C">
              <w:rPr>
                <w:rFonts w:ascii="Arial Narrow" w:hAnsi="Arial Narrow"/>
                <w:b/>
                <w:iCs/>
              </w:rPr>
              <w:t>От имени Ростелеком:</w:t>
            </w:r>
          </w:p>
          <w:p w:rsidR="0048628F" w:rsidRPr="0057646C" w:rsidRDefault="00B51B80" w:rsidP="00BA2CD5">
            <w:pPr>
              <w:spacing w:before="120" w:line="276" w:lineRule="auto"/>
              <w:rPr>
                <w:rFonts w:ascii="Arial Narrow" w:hAnsi="Arial Narrow"/>
                <w:b/>
                <w:iCs/>
              </w:rPr>
            </w:pPr>
            <w:r>
              <w:rPr>
                <w:rFonts w:ascii="Arial Narrow" w:hAnsi="Arial Narrow"/>
                <w:b/>
                <w:iCs/>
              </w:rPr>
              <w:t xml:space="preserve">                         </w:t>
            </w:r>
            <w:r w:rsidR="0048628F" w:rsidRPr="0057646C">
              <w:rPr>
                <w:rFonts w:ascii="Arial Narrow" w:hAnsi="Arial Narrow"/>
                <w:b/>
                <w:iCs/>
              </w:rPr>
              <w:t xml:space="preserve">_____________ Д.Ю. </w:t>
            </w:r>
            <w:proofErr w:type="spellStart"/>
            <w:r w:rsidR="0048628F" w:rsidRPr="0057646C">
              <w:rPr>
                <w:rFonts w:ascii="Arial Narrow" w:hAnsi="Arial Narrow"/>
                <w:b/>
                <w:iCs/>
              </w:rPr>
              <w:t>Пересветов</w:t>
            </w:r>
            <w:proofErr w:type="spellEnd"/>
          </w:p>
          <w:p w:rsidR="0048628F" w:rsidRPr="0057646C" w:rsidRDefault="0048628F" w:rsidP="00BA2CD5">
            <w:pPr>
              <w:widowControl w:val="0"/>
              <w:autoSpaceDE w:val="0"/>
              <w:autoSpaceDN w:val="0"/>
              <w:adjustRightInd w:val="0"/>
              <w:spacing w:line="276" w:lineRule="auto"/>
              <w:rPr>
                <w:rFonts w:ascii="Arial Narrow" w:hAnsi="Arial Narrow"/>
                <w:b/>
                <w:bCs/>
              </w:rPr>
            </w:pPr>
          </w:p>
        </w:tc>
      </w:tr>
    </w:tbl>
    <w:p w:rsidR="004D1B6C" w:rsidRDefault="004D1B6C" w:rsidP="004D1B6C"/>
    <w:p w:rsidR="00D523F8" w:rsidRDefault="004D1B6C" w:rsidP="004D1B6C">
      <w:pPr>
        <w:autoSpaceDE w:val="0"/>
        <w:autoSpaceDN w:val="0"/>
        <w:adjustRightInd w:val="0"/>
        <w:jc w:val="right"/>
        <w:rPr>
          <w:rFonts w:ascii="Arial Narrow" w:hAnsi="Arial Narrow"/>
          <w:b/>
          <w:sz w:val="32"/>
        </w:rPr>
        <w:sectPr w:rsidR="00D523F8" w:rsidSect="00B51B80">
          <w:headerReference w:type="even" r:id="rId9"/>
          <w:headerReference w:type="default" r:id="rId10"/>
          <w:footerReference w:type="default" r:id="rId11"/>
          <w:headerReference w:type="first" r:id="rId12"/>
          <w:pgSz w:w="11906" w:h="16838"/>
          <w:pgMar w:top="851" w:right="851" w:bottom="851" w:left="1134" w:header="567" w:footer="709" w:gutter="0"/>
          <w:cols w:space="708"/>
          <w:titlePg/>
          <w:docGrid w:linePitch="360"/>
        </w:sectPr>
      </w:pPr>
      <w:r>
        <w:rPr>
          <w:rFonts w:ascii="Arial Narrow" w:hAnsi="Arial Narrow"/>
          <w:b/>
          <w:sz w:val="32"/>
        </w:rPr>
        <w:t xml:space="preserve"> </w:t>
      </w:r>
    </w:p>
    <w:p w:rsidR="00D523F8" w:rsidRDefault="00D523F8" w:rsidP="00D523F8">
      <w:pPr>
        <w:autoSpaceDE w:val="0"/>
        <w:autoSpaceDN w:val="0"/>
        <w:adjustRightInd w:val="0"/>
        <w:jc w:val="right"/>
        <w:rPr>
          <w:rFonts w:ascii="Arial Narrow" w:hAnsi="Arial Narrow"/>
        </w:rPr>
      </w:pPr>
      <w:r>
        <w:rPr>
          <w:rFonts w:ascii="Arial Narrow" w:hAnsi="Arial Narrow"/>
        </w:rPr>
        <w:t>Приложение №2</w:t>
      </w:r>
    </w:p>
    <w:p w:rsidR="00B51B80" w:rsidRPr="00DD6721" w:rsidRDefault="00B51B80" w:rsidP="00B51B80">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B51B80" w:rsidRDefault="00B51B80"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w:t>
      </w:r>
      <w:r>
        <w:rPr>
          <w:rFonts w:ascii="Arial Narrow" w:hAnsi="Arial Narrow"/>
          <w:b/>
          <w:bCs/>
        </w:rPr>
        <w:t>А</w:t>
      </w:r>
    </w:p>
    <w:p w:rsidR="00D523F8" w:rsidRPr="00B43A17" w:rsidRDefault="00D523F8"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w:t>
      </w:r>
      <w:r>
        <w:rPr>
          <w:rFonts w:ascii="Arial Narrow" w:hAnsi="Arial Narrow"/>
          <w:b/>
          <w:bCs/>
        </w:rPr>
        <w:t>А</w:t>
      </w:r>
      <w:r w:rsidRPr="00B43A17">
        <w:rPr>
          <w:rFonts w:ascii="Arial Narrow" w:hAnsi="Arial Narrow"/>
          <w:b/>
          <w:bCs/>
        </w:rPr>
        <w:t xml:space="preserve"> УТВЕРЖДЕН</w:t>
      </w:r>
      <w:r>
        <w:rPr>
          <w:rFonts w:ascii="Arial Narrow" w:hAnsi="Arial Narrow"/>
          <w:b/>
          <w:bCs/>
        </w:rPr>
        <w:t>А</w:t>
      </w:r>
      <w:r w:rsidRPr="00B43A17">
        <w:rPr>
          <w:rFonts w:ascii="Arial Narrow" w:hAnsi="Arial Narrow"/>
          <w:b/>
          <w:bCs/>
        </w:rPr>
        <w:t>:</w:t>
      </w: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5920"/>
        <w:gridCol w:w="3651"/>
      </w:tblGrid>
      <w:tr w:rsidR="00D523F8" w:rsidRPr="009C11FC" w:rsidTr="00B51B80">
        <w:tc>
          <w:tcPr>
            <w:tcW w:w="5920"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8D6D8A">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 xml:space="preserve">М. Г. </w:t>
            </w:r>
            <w:proofErr w:type="spellStart"/>
            <w:r w:rsidR="000240D3">
              <w:rPr>
                <w:rFonts w:ascii="Arial Narrow" w:hAnsi="Arial Narrow"/>
                <w:b/>
                <w:bCs/>
              </w:rPr>
              <w:t>Долгоаршинных</w:t>
            </w:r>
            <w:proofErr w:type="spellEnd"/>
          </w:p>
        </w:tc>
        <w:tc>
          <w:tcPr>
            <w:tcW w:w="3651" w:type="dxa"/>
            <w:shd w:val="clear" w:color="auto" w:fill="auto"/>
          </w:tcPr>
          <w:p w:rsidR="00D523F8" w:rsidRDefault="00D523F8" w:rsidP="00697FF7">
            <w:pPr>
              <w:spacing w:before="120"/>
              <w:rPr>
                <w:rFonts w:ascii="Arial Narrow" w:hAnsi="Arial Narrow"/>
                <w:b/>
                <w:iCs/>
              </w:rPr>
            </w:pPr>
            <w:r w:rsidRPr="009030E8">
              <w:rPr>
                <w:rFonts w:ascii="Arial Narrow" w:hAnsi="Arial Narrow"/>
                <w:b/>
                <w:iCs/>
              </w:rPr>
              <w:t>От имени Ростелеком:</w:t>
            </w:r>
          </w:p>
          <w:p w:rsidR="00D523F8" w:rsidRPr="009030E8" w:rsidRDefault="00D523F8" w:rsidP="00697FF7">
            <w:pPr>
              <w:spacing w:before="120"/>
              <w:rPr>
                <w:rFonts w:ascii="Arial Narrow" w:hAnsi="Arial Narrow"/>
                <w:b/>
                <w:iCs/>
              </w:rPr>
            </w:pPr>
            <w:r>
              <w:rPr>
                <w:rFonts w:ascii="Arial Narrow" w:hAnsi="Arial Narrow"/>
                <w:b/>
                <w:iCs/>
              </w:rPr>
              <w:t xml:space="preserve">_____________ Д.Ю. </w:t>
            </w:r>
            <w:proofErr w:type="spellStart"/>
            <w:r>
              <w:rPr>
                <w:rFonts w:ascii="Arial Narrow" w:hAnsi="Arial Narrow"/>
                <w:b/>
                <w:iCs/>
              </w:rPr>
              <w:t>Пересветов</w:t>
            </w:r>
            <w:proofErr w:type="spellEnd"/>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Pr="00B43A17" w:rsidRDefault="00D523F8" w:rsidP="00D523F8">
      <w:pPr>
        <w:autoSpaceDE w:val="0"/>
        <w:autoSpaceDN w:val="0"/>
        <w:adjustRightInd w:val="0"/>
        <w:rPr>
          <w:rFonts w:ascii="Arial Narrow" w:hAnsi="Arial Narrow"/>
          <w:b/>
          <w:bCs/>
        </w:rPr>
      </w:pPr>
    </w:p>
    <w:p w:rsidR="00D523F8" w:rsidRPr="00B43A17"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jc w:val="center"/>
        <w:rPr>
          <w:rFonts w:ascii="Arial Narrow" w:hAnsi="Arial Narrow"/>
          <w:b/>
          <w:bCs/>
          <w:sz w:val="28"/>
          <w:szCs w:val="28"/>
        </w:rPr>
      </w:pPr>
    </w:p>
    <w:p w:rsidR="00D523F8" w:rsidRPr="00B43A17" w:rsidRDefault="00D523F8" w:rsidP="00D523F8">
      <w:pPr>
        <w:autoSpaceDE w:val="0"/>
        <w:autoSpaceDN w:val="0"/>
        <w:adjustRightInd w:val="0"/>
        <w:jc w:val="center"/>
        <w:rPr>
          <w:rFonts w:ascii="Arial Narrow" w:hAnsi="Arial Narrow"/>
          <w:b/>
          <w:bCs/>
          <w:sz w:val="28"/>
          <w:szCs w:val="28"/>
        </w:rPr>
      </w:pPr>
      <w:r>
        <w:rPr>
          <w:rFonts w:ascii="Arial Narrow" w:hAnsi="Arial Narrow"/>
          <w:b/>
          <w:bCs/>
          <w:sz w:val="28"/>
          <w:szCs w:val="28"/>
        </w:rPr>
        <w:t>Акт об оказанных услугах</w:t>
      </w:r>
    </w:p>
    <w:p w:rsidR="00D523F8" w:rsidRPr="00B43A17" w:rsidRDefault="00D523F8" w:rsidP="00D523F8">
      <w:pPr>
        <w:autoSpaceDE w:val="0"/>
        <w:autoSpaceDN w:val="0"/>
        <w:adjustRightInd w:val="0"/>
        <w:jc w:val="center"/>
        <w:rPr>
          <w:rFonts w:ascii="Arial Narrow" w:hAnsi="Arial Narrow"/>
          <w:b/>
          <w:bCs/>
          <w:sz w:val="28"/>
          <w:szCs w:val="28"/>
        </w:rPr>
      </w:pPr>
      <w:r w:rsidRPr="00B43A17">
        <w:rPr>
          <w:rFonts w:ascii="Arial Narrow" w:hAnsi="Arial Narrow"/>
          <w:b/>
          <w:bCs/>
          <w:sz w:val="28"/>
          <w:szCs w:val="28"/>
        </w:rPr>
        <w:t xml:space="preserve"> по Догово</w:t>
      </w:r>
      <w:r w:rsidR="00B51B80">
        <w:rPr>
          <w:rFonts w:ascii="Arial Narrow" w:hAnsi="Arial Narrow"/>
          <w:b/>
          <w:bCs/>
          <w:sz w:val="28"/>
          <w:szCs w:val="28"/>
        </w:rPr>
        <w:t>ру №_____ от "___" ________ 201_</w:t>
      </w:r>
      <w:r w:rsidRPr="00B43A17">
        <w:rPr>
          <w:rFonts w:ascii="Arial Narrow" w:hAnsi="Arial Narrow"/>
          <w:b/>
          <w:bCs/>
          <w:sz w:val="28"/>
          <w:szCs w:val="28"/>
        </w:rPr>
        <w:t>г.</w:t>
      </w:r>
    </w:p>
    <w:p w:rsidR="00D523F8" w:rsidRPr="00B43A17" w:rsidRDefault="00D523F8" w:rsidP="00D523F8">
      <w:pPr>
        <w:autoSpaceDE w:val="0"/>
        <w:autoSpaceDN w:val="0"/>
        <w:adjustRightInd w:val="0"/>
        <w:rPr>
          <w:rFonts w:ascii="Arial Narrow" w:hAnsi="Arial Narrow"/>
          <w:b/>
          <w:bCs/>
          <w:sz w:val="28"/>
          <w:szCs w:val="28"/>
        </w:rPr>
      </w:pPr>
      <w:r w:rsidRPr="00B43A17">
        <w:rPr>
          <w:rFonts w:ascii="Arial Narrow" w:hAnsi="Arial Narrow"/>
          <w:b/>
          <w:bCs/>
          <w:sz w:val="28"/>
          <w:szCs w:val="28"/>
        </w:rPr>
        <w:tab/>
      </w:r>
      <w:r w:rsidRPr="00B43A17">
        <w:rPr>
          <w:rFonts w:ascii="Arial Narrow" w:hAnsi="Arial Narrow"/>
          <w:b/>
          <w:bCs/>
          <w:sz w:val="28"/>
          <w:szCs w:val="28"/>
        </w:rPr>
        <w:tab/>
      </w:r>
      <w:r w:rsidRPr="00B43A17">
        <w:rPr>
          <w:rFonts w:ascii="Arial Narrow" w:hAnsi="Arial Narrow"/>
          <w:b/>
          <w:bCs/>
          <w:sz w:val="28"/>
          <w:szCs w:val="28"/>
        </w:rPr>
        <w:tab/>
      </w:r>
      <w:r w:rsidRPr="00B43A17">
        <w:rPr>
          <w:rFonts w:ascii="Arial Narrow" w:hAnsi="Arial Narrow"/>
          <w:b/>
          <w:bCs/>
          <w:sz w:val="28"/>
          <w:szCs w:val="28"/>
        </w:rPr>
        <w:tab/>
        <w:t>за ____________ месяц 201_г.</w:t>
      </w:r>
    </w:p>
    <w:p w:rsidR="00D523F8" w:rsidRPr="00B43A17" w:rsidRDefault="00D523F8" w:rsidP="00D523F8">
      <w:pPr>
        <w:autoSpaceDE w:val="0"/>
        <w:autoSpaceDN w:val="0"/>
        <w:adjustRightInd w:val="0"/>
        <w:rPr>
          <w:rFonts w:ascii="Arial Narrow" w:hAnsi="Arial Narrow"/>
          <w:b/>
          <w:bCs/>
          <w:sz w:val="28"/>
          <w:szCs w:val="28"/>
        </w:rPr>
      </w:pPr>
    </w:p>
    <w:p w:rsidR="00D523F8" w:rsidRPr="00B43A17" w:rsidRDefault="00D523F8" w:rsidP="00D523F8">
      <w:pPr>
        <w:autoSpaceDE w:val="0"/>
        <w:autoSpaceDN w:val="0"/>
        <w:adjustRightInd w:val="0"/>
        <w:jc w:val="both"/>
        <w:rPr>
          <w:rFonts w:ascii="Arial Narrow" w:hAnsi="Arial Narrow"/>
        </w:rPr>
      </w:pPr>
      <w:r w:rsidRPr="00B43A17">
        <w:rPr>
          <w:rFonts w:ascii="Arial Narrow" w:hAnsi="Arial Narrow"/>
        </w:rPr>
        <w:t xml:space="preserve">Настоящим </w:t>
      </w:r>
      <w:r>
        <w:rPr>
          <w:rFonts w:ascii="Arial Narrow" w:hAnsi="Arial Narrow"/>
        </w:rPr>
        <w:t xml:space="preserve">Актом </w:t>
      </w:r>
      <w:r w:rsidR="00FA625C">
        <w:rPr>
          <w:rFonts w:ascii="Arial Narrow" w:hAnsi="Arial Narrow"/>
        </w:rPr>
        <w:t xml:space="preserve">Публичное </w:t>
      </w:r>
      <w:r w:rsidRPr="00B43A17">
        <w:rPr>
          <w:rFonts w:ascii="Arial Narrow" w:hAnsi="Arial Narrow"/>
        </w:rPr>
        <w:t xml:space="preserve">акционерное общество междугородной и международной электрической связи «Ростелеком» (далее - Ростелеком) </w:t>
      </w:r>
      <w:r>
        <w:rPr>
          <w:rFonts w:ascii="Arial Narrow" w:hAnsi="Arial Narrow"/>
        </w:rPr>
        <w:t xml:space="preserve">и </w:t>
      </w:r>
      <w:r w:rsidR="00FA625C">
        <w:rPr>
          <w:rFonts w:ascii="Arial Narrow" w:hAnsi="Arial Narrow"/>
          <w:b/>
        </w:rPr>
        <w:t>Публичное</w:t>
      </w:r>
      <w:r>
        <w:rPr>
          <w:rFonts w:ascii="Arial Narrow" w:hAnsi="Arial Narrow"/>
          <w:b/>
        </w:rPr>
        <w:t xml:space="preserve"> </w:t>
      </w:r>
      <w:r w:rsidR="00FA625C">
        <w:rPr>
          <w:rFonts w:ascii="Arial Narrow" w:hAnsi="Arial Narrow"/>
          <w:b/>
        </w:rPr>
        <w:t>акционерное общество</w:t>
      </w:r>
      <w:r>
        <w:rPr>
          <w:rFonts w:ascii="Arial Narrow" w:hAnsi="Arial Narrow"/>
          <w:b/>
        </w:rPr>
        <w:t xml:space="preserve"> «</w:t>
      </w:r>
      <w:r w:rsidR="00FA625C">
        <w:rPr>
          <w:rFonts w:ascii="Arial Narrow" w:hAnsi="Arial Narrow"/>
          <w:b/>
        </w:rPr>
        <w:t>Башинформсвязь</w:t>
      </w:r>
      <w:r>
        <w:rPr>
          <w:rFonts w:ascii="Arial Narrow" w:hAnsi="Arial Narrow"/>
          <w:b/>
        </w:rPr>
        <w:t>»</w:t>
      </w:r>
      <w:r w:rsidRPr="00B43A17">
        <w:rPr>
          <w:rFonts w:ascii="Arial Narrow" w:hAnsi="Arial Narrow"/>
        </w:rPr>
        <w:t xml:space="preserve"> (далее Общество) </w:t>
      </w:r>
      <w:r>
        <w:rPr>
          <w:rFonts w:ascii="Arial Narrow" w:hAnsi="Arial Narrow"/>
        </w:rPr>
        <w:t>подтверждают</w:t>
      </w:r>
      <w:r w:rsidRPr="00B43A17">
        <w:rPr>
          <w:rFonts w:ascii="Arial Narrow" w:hAnsi="Arial Narrow"/>
        </w:rPr>
        <w:t xml:space="preserve">, что в соответствии с договором от_______________201__г. №______, в период с _____________ по __________________ (далее – Отчетный период) Ростелеком </w:t>
      </w:r>
      <w:r>
        <w:rPr>
          <w:rFonts w:ascii="Arial Narrow" w:hAnsi="Arial Narrow"/>
        </w:rPr>
        <w:t>были оказаны услуги, предусмотренны</w:t>
      </w:r>
      <w:r w:rsidRPr="00B43A17">
        <w:rPr>
          <w:rFonts w:ascii="Arial Narrow" w:hAnsi="Arial Narrow"/>
        </w:rPr>
        <w:t>е п. 1.1. Договора, а именно: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3"/>
        <w:gridCol w:w="1816"/>
        <w:gridCol w:w="1711"/>
        <w:gridCol w:w="1864"/>
        <w:gridCol w:w="2343"/>
      </w:tblGrid>
      <w:tr w:rsidR="00D523F8" w:rsidRPr="00B43A17" w:rsidTr="00697FF7">
        <w:tc>
          <w:tcPr>
            <w:tcW w:w="1948" w:type="dxa"/>
            <w:shd w:val="clear" w:color="auto" w:fill="auto"/>
          </w:tcPr>
          <w:p w:rsidR="00D523F8" w:rsidRPr="00FA0362" w:rsidRDefault="00D523F8" w:rsidP="00697FF7">
            <w:pPr>
              <w:autoSpaceDE w:val="0"/>
              <w:autoSpaceDN w:val="0"/>
              <w:adjustRightInd w:val="0"/>
              <w:jc w:val="both"/>
              <w:rPr>
                <w:rFonts w:ascii="Arial Narrow" w:hAnsi="Arial Narrow"/>
              </w:rPr>
            </w:pPr>
            <w:r w:rsidRPr="00EC5F05">
              <w:rPr>
                <w:rFonts w:ascii="Arial Narrow" w:hAnsi="Arial Narrow"/>
              </w:rPr>
              <w:t>Субъект РФ, на территории которого оказана услуга</w:t>
            </w:r>
            <w:r w:rsidRPr="00FA0362">
              <w:rPr>
                <w:rFonts w:ascii="Arial Narrow" w:hAnsi="Arial Narrow"/>
              </w:rPr>
              <w:t xml:space="preserve"> </w:t>
            </w:r>
          </w:p>
        </w:tc>
        <w:tc>
          <w:tcPr>
            <w:tcW w:w="1841" w:type="dxa"/>
            <w:shd w:val="clear" w:color="auto" w:fill="auto"/>
          </w:tcPr>
          <w:p w:rsidR="00D523F8" w:rsidRPr="00EC5F05" w:rsidRDefault="00D523F8" w:rsidP="00C9268A">
            <w:pPr>
              <w:autoSpaceDE w:val="0"/>
              <w:autoSpaceDN w:val="0"/>
              <w:adjustRightInd w:val="0"/>
              <w:jc w:val="both"/>
              <w:rPr>
                <w:rFonts w:ascii="Arial Narrow" w:hAnsi="Arial Narrow"/>
              </w:rPr>
            </w:pPr>
            <w:r>
              <w:rPr>
                <w:rFonts w:ascii="Arial Narrow" w:hAnsi="Arial Narrow"/>
              </w:rPr>
              <w:t>Услуги</w:t>
            </w:r>
            <w:r w:rsidRPr="00EC5F05">
              <w:rPr>
                <w:rFonts w:ascii="Arial Narrow" w:hAnsi="Arial Narrow"/>
              </w:rPr>
              <w:t xml:space="preserve">, выполненные </w:t>
            </w:r>
            <w:r w:rsidR="00C9268A">
              <w:rPr>
                <w:rFonts w:ascii="Arial Narrow" w:hAnsi="Arial Narrow"/>
              </w:rPr>
              <w:t>П</w:t>
            </w:r>
            <w:r w:rsidRPr="00EC5F05">
              <w:rPr>
                <w:rFonts w:ascii="Arial Narrow" w:hAnsi="Arial Narrow"/>
              </w:rPr>
              <w:t>АО «Ростелеком»</w:t>
            </w:r>
          </w:p>
        </w:tc>
        <w:tc>
          <w:tcPr>
            <w:tcW w:w="1711" w:type="dxa"/>
            <w:shd w:val="clear" w:color="auto" w:fill="auto"/>
          </w:tcPr>
          <w:p w:rsidR="00D523F8" w:rsidRPr="00EC5F05" w:rsidRDefault="00D523F8" w:rsidP="00697FF7">
            <w:pPr>
              <w:autoSpaceDE w:val="0"/>
              <w:autoSpaceDN w:val="0"/>
              <w:adjustRightInd w:val="0"/>
              <w:jc w:val="both"/>
              <w:rPr>
                <w:rFonts w:ascii="Arial Narrow" w:hAnsi="Arial Narrow"/>
              </w:rPr>
            </w:pPr>
            <w:r w:rsidRPr="00EC5F05">
              <w:rPr>
                <w:rFonts w:ascii="Arial Narrow" w:hAnsi="Arial Narrow"/>
              </w:rPr>
              <w:t>Размер вознаграждения без НДС (руб.)</w:t>
            </w:r>
          </w:p>
        </w:tc>
        <w:tc>
          <w:tcPr>
            <w:tcW w:w="1954" w:type="dxa"/>
          </w:tcPr>
          <w:p w:rsidR="00D523F8" w:rsidRPr="00EC5F05" w:rsidRDefault="00D523F8" w:rsidP="00697FF7">
            <w:pPr>
              <w:autoSpaceDE w:val="0"/>
              <w:autoSpaceDN w:val="0"/>
              <w:adjustRightInd w:val="0"/>
              <w:jc w:val="both"/>
              <w:rPr>
                <w:rFonts w:ascii="Arial Narrow" w:hAnsi="Arial Narrow"/>
              </w:rPr>
            </w:pPr>
            <w:r>
              <w:rPr>
                <w:rFonts w:ascii="Arial Narrow" w:hAnsi="Arial Narrow"/>
              </w:rPr>
              <w:t>Сумма НДС (руб.)</w:t>
            </w:r>
          </w:p>
        </w:tc>
        <w:tc>
          <w:tcPr>
            <w:tcW w:w="2399" w:type="dxa"/>
            <w:shd w:val="clear" w:color="auto" w:fill="auto"/>
          </w:tcPr>
          <w:p w:rsidR="00D523F8" w:rsidRPr="00EC5F05" w:rsidRDefault="00D523F8" w:rsidP="00697FF7">
            <w:pPr>
              <w:autoSpaceDE w:val="0"/>
              <w:autoSpaceDN w:val="0"/>
              <w:adjustRightInd w:val="0"/>
              <w:jc w:val="both"/>
              <w:rPr>
                <w:rFonts w:ascii="Arial Narrow" w:hAnsi="Arial Narrow"/>
              </w:rPr>
            </w:pPr>
            <w:r w:rsidRPr="00EC5F05">
              <w:rPr>
                <w:rFonts w:ascii="Arial Narrow" w:hAnsi="Arial Narrow"/>
              </w:rPr>
              <w:t>Размер вознаграждения с НДС (руб.)</w:t>
            </w:r>
          </w:p>
        </w:tc>
      </w:tr>
      <w:tr w:rsidR="00D523F8" w:rsidRPr="00B43A17" w:rsidTr="00697FF7">
        <w:tc>
          <w:tcPr>
            <w:tcW w:w="1948" w:type="dxa"/>
            <w:shd w:val="clear" w:color="auto" w:fill="auto"/>
          </w:tcPr>
          <w:p w:rsidR="00D523F8" w:rsidRPr="00EC5F05" w:rsidRDefault="00D523F8" w:rsidP="00697FF7">
            <w:pPr>
              <w:pStyle w:val="af9"/>
              <w:numPr>
                <w:ilvl w:val="0"/>
                <w:numId w:val="5"/>
              </w:numPr>
              <w:autoSpaceDE w:val="0"/>
              <w:autoSpaceDN w:val="0"/>
              <w:adjustRightInd w:val="0"/>
              <w:jc w:val="both"/>
              <w:rPr>
                <w:rFonts w:ascii="Arial Narrow" w:hAnsi="Arial Narrow"/>
              </w:rPr>
            </w:pPr>
          </w:p>
        </w:tc>
        <w:tc>
          <w:tcPr>
            <w:tcW w:w="1841" w:type="dxa"/>
            <w:shd w:val="clear" w:color="auto" w:fill="auto"/>
          </w:tcPr>
          <w:p w:rsidR="00D523F8" w:rsidRPr="00EC5F05" w:rsidRDefault="00D523F8" w:rsidP="00697FF7">
            <w:pPr>
              <w:pStyle w:val="af9"/>
              <w:numPr>
                <w:ilvl w:val="0"/>
                <w:numId w:val="5"/>
              </w:numPr>
              <w:autoSpaceDE w:val="0"/>
              <w:autoSpaceDN w:val="0"/>
              <w:adjustRightInd w:val="0"/>
              <w:jc w:val="both"/>
              <w:rPr>
                <w:rFonts w:ascii="Arial Narrow" w:hAnsi="Arial Narrow"/>
              </w:rPr>
            </w:pPr>
          </w:p>
        </w:tc>
        <w:tc>
          <w:tcPr>
            <w:tcW w:w="1711" w:type="dxa"/>
            <w:shd w:val="clear" w:color="auto" w:fill="auto"/>
          </w:tcPr>
          <w:p w:rsidR="00D523F8" w:rsidRPr="00EC5F05" w:rsidRDefault="00D523F8" w:rsidP="00697FF7">
            <w:pPr>
              <w:autoSpaceDE w:val="0"/>
              <w:autoSpaceDN w:val="0"/>
              <w:adjustRightInd w:val="0"/>
              <w:jc w:val="both"/>
              <w:rPr>
                <w:rFonts w:ascii="Arial Narrow" w:hAnsi="Arial Narrow"/>
              </w:rPr>
            </w:pPr>
          </w:p>
        </w:tc>
        <w:tc>
          <w:tcPr>
            <w:tcW w:w="1954" w:type="dxa"/>
          </w:tcPr>
          <w:p w:rsidR="00D523F8" w:rsidRPr="00EC5F05" w:rsidRDefault="00D523F8" w:rsidP="00697FF7">
            <w:pPr>
              <w:autoSpaceDE w:val="0"/>
              <w:autoSpaceDN w:val="0"/>
              <w:adjustRightInd w:val="0"/>
              <w:jc w:val="both"/>
              <w:rPr>
                <w:rFonts w:ascii="Arial Narrow" w:hAnsi="Arial Narrow"/>
              </w:rPr>
            </w:pPr>
          </w:p>
        </w:tc>
        <w:tc>
          <w:tcPr>
            <w:tcW w:w="2399" w:type="dxa"/>
            <w:shd w:val="clear" w:color="auto" w:fill="auto"/>
          </w:tcPr>
          <w:p w:rsidR="00D523F8" w:rsidRPr="00EC5F05" w:rsidRDefault="00D523F8" w:rsidP="00697FF7">
            <w:pPr>
              <w:autoSpaceDE w:val="0"/>
              <w:autoSpaceDN w:val="0"/>
              <w:adjustRightInd w:val="0"/>
              <w:jc w:val="both"/>
              <w:rPr>
                <w:rFonts w:ascii="Arial Narrow" w:hAnsi="Arial Narrow"/>
              </w:rPr>
            </w:pPr>
          </w:p>
        </w:tc>
      </w:tr>
      <w:tr w:rsidR="00D523F8" w:rsidRPr="00B43A17" w:rsidTr="00697FF7">
        <w:tc>
          <w:tcPr>
            <w:tcW w:w="1948" w:type="dxa"/>
            <w:shd w:val="clear" w:color="auto" w:fill="auto"/>
          </w:tcPr>
          <w:p w:rsidR="00D523F8" w:rsidRPr="00EC5F05" w:rsidRDefault="00D523F8" w:rsidP="00697FF7">
            <w:pPr>
              <w:autoSpaceDE w:val="0"/>
              <w:autoSpaceDN w:val="0"/>
              <w:adjustRightInd w:val="0"/>
              <w:jc w:val="right"/>
              <w:rPr>
                <w:rFonts w:ascii="Arial Narrow" w:hAnsi="Arial Narrow"/>
              </w:rPr>
            </w:pPr>
          </w:p>
        </w:tc>
        <w:tc>
          <w:tcPr>
            <w:tcW w:w="1841" w:type="dxa"/>
            <w:shd w:val="clear" w:color="auto" w:fill="auto"/>
          </w:tcPr>
          <w:p w:rsidR="00D523F8" w:rsidRPr="00EC5F05" w:rsidRDefault="00D523F8" w:rsidP="00697FF7">
            <w:pPr>
              <w:autoSpaceDE w:val="0"/>
              <w:autoSpaceDN w:val="0"/>
              <w:adjustRightInd w:val="0"/>
              <w:jc w:val="right"/>
              <w:rPr>
                <w:rFonts w:ascii="Arial Narrow" w:hAnsi="Arial Narrow"/>
              </w:rPr>
            </w:pPr>
            <w:r w:rsidRPr="00EC5F05">
              <w:rPr>
                <w:rFonts w:ascii="Arial Narrow" w:hAnsi="Arial Narrow"/>
              </w:rPr>
              <w:t>Итого:</w:t>
            </w:r>
          </w:p>
        </w:tc>
        <w:tc>
          <w:tcPr>
            <w:tcW w:w="1711" w:type="dxa"/>
            <w:shd w:val="clear" w:color="auto" w:fill="auto"/>
          </w:tcPr>
          <w:p w:rsidR="00D523F8" w:rsidRPr="00EC5F05" w:rsidRDefault="00D523F8" w:rsidP="00697FF7">
            <w:pPr>
              <w:autoSpaceDE w:val="0"/>
              <w:autoSpaceDN w:val="0"/>
              <w:adjustRightInd w:val="0"/>
              <w:jc w:val="both"/>
              <w:rPr>
                <w:rFonts w:ascii="Arial Narrow" w:hAnsi="Arial Narrow"/>
              </w:rPr>
            </w:pPr>
          </w:p>
        </w:tc>
        <w:tc>
          <w:tcPr>
            <w:tcW w:w="1954" w:type="dxa"/>
          </w:tcPr>
          <w:p w:rsidR="00D523F8" w:rsidRPr="00EC5F05" w:rsidRDefault="00D523F8" w:rsidP="00697FF7">
            <w:pPr>
              <w:autoSpaceDE w:val="0"/>
              <w:autoSpaceDN w:val="0"/>
              <w:adjustRightInd w:val="0"/>
              <w:jc w:val="both"/>
              <w:rPr>
                <w:rFonts w:ascii="Arial Narrow" w:hAnsi="Arial Narrow"/>
              </w:rPr>
            </w:pPr>
          </w:p>
        </w:tc>
        <w:tc>
          <w:tcPr>
            <w:tcW w:w="2399" w:type="dxa"/>
            <w:shd w:val="clear" w:color="auto" w:fill="auto"/>
          </w:tcPr>
          <w:p w:rsidR="00D523F8" w:rsidRPr="00EC5F05" w:rsidRDefault="00D523F8" w:rsidP="00697FF7">
            <w:pPr>
              <w:autoSpaceDE w:val="0"/>
              <w:autoSpaceDN w:val="0"/>
              <w:adjustRightInd w:val="0"/>
              <w:jc w:val="both"/>
              <w:rPr>
                <w:rFonts w:ascii="Arial Narrow" w:hAnsi="Arial Narrow"/>
              </w:rPr>
            </w:pPr>
          </w:p>
        </w:tc>
      </w:tr>
    </w:tbl>
    <w:p w:rsidR="00D523F8" w:rsidRPr="00B43A17" w:rsidRDefault="00D523F8" w:rsidP="00D523F8">
      <w:pPr>
        <w:autoSpaceDE w:val="0"/>
        <w:autoSpaceDN w:val="0"/>
        <w:adjustRightInd w:val="0"/>
        <w:jc w:val="both"/>
        <w:rPr>
          <w:rFonts w:ascii="Arial Narrow" w:hAnsi="Arial Narrow"/>
        </w:rPr>
      </w:pPr>
    </w:p>
    <w:p w:rsidR="00D523F8" w:rsidRPr="00B43A17" w:rsidRDefault="00D523F8" w:rsidP="00D523F8">
      <w:pPr>
        <w:pStyle w:val="23"/>
        <w:spacing w:line="264" w:lineRule="auto"/>
        <w:ind w:right="-114"/>
        <w:jc w:val="both"/>
        <w:rPr>
          <w:rFonts w:ascii="Arial Narrow" w:hAnsi="Arial Narrow"/>
        </w:rPr>
      </w:pPr>
      <w:r>
        <w:rPr>
          <w:rFonts w:ascii="Arial Narrow" w:hAnsi="Arial Narrow"/>
        </w:rPr>
        <w:t>Плата</w:t>
      </w:r>
      <w:r w:rsidRPr="00B43A17">
        <w:rPr>
          <w:rFonts w:ascii="Arial Narrow" w:hAnsi="Arial Narrow"/>
        </w:rPr>
        <w:t xml:space="preserve"> за </w:t>
      </w:r>
      <w:r>
        <w:rPr>
          <w:rFonts w:ascii="Arial Narrow" w:hAnsi="Arial Narrow"/>
        </w:rPr>
        <w:t xml:space="preserve">услуги, оказанные Ростелекомом за </w:t>
      </w:r>
      <w:r w:rsidRPr="00B43A17">
        <w:rPr>
          <w:rFonts w:ascii="Arial Narrow" w:hAnsi="Arial Narrow"/>
        </w:rPr>
        <w:t>Отчетный период</w:t>
      </w:r>
      <w:r>
        <w:rPr>
          <w:rFonts w:ascii="Arial Narrow" w:hAnsi="Arial Narrow"/>
        </w:rPr>
        <w:t>,</w:t>
      </w:r>
      <w:r w:rsidR="00B51B80">
        <w:rPr>
          <w:rFonts w:ascii="Arial Narrow" w:hAnsi="Arial Narrow"/>
        </w:rPr>
        <w:t xml:space="preserve"> </w:t>
      </w:r>
      <w:r w:rsidRPr="00B43A17">
        <w:rPr>
          <w:rFonts w:ascii="Arial Narrow" w:hAnsi="Arial Narrow"/>
        </w:rPr>
        <w:t xml:space="preserve">составляет ______________ (______________) рублей, с учетом НДС. </w:t>
      </w: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p>
          <w:p w:rsidR="00D523F8" w:rsidRPr="009030E8" w:rsidRDefault="00D523F8" w:rsidP="00697FF7">
            <w:pPr>
              <w:spacing w:before="120"/>
              <w:rPr>
                <w:rFonts w:ascii="Arial Narrow" w:hAnsi="Arial Narrow"/>
                <w:b/>
                <w:bCs/>
              </w:rPr>
            </w:pPr>
          </w:p>
        </w:tc>
        <w:tc>
          <w:tcPr>
            <w:tcW w:w="4790" w:type="dxa"/>
            <w:shd w:val="clear" w:color="auto" w:fill="auto"/>
          </w:tcPr>
          <w:p w:rsidR="00D523F8" w:rsidRPr="009030E8" w:rsidRDefault="00D523F8" w:rsidP="00697FF7">
            <w:pPr>
              <w:widowControl w:val="0"/>
              <w:autoSpaceDE w:val="0"/>
              <w:autoSpaceDN w:val="0"/>
              <w:adjustRightInd w:val="0"/>
              <w:spacing w:line="360" w:lineRule="auto"/>
              <w:rPr>
                <w:rFonts w:ascii="Arial Narrow" w:hAnsi="Arial Narrow"/>
                <w:b/>
                <w:bCs/>
              </w:rPr>
            </w:pPr>
          </w:p>
        </w:tc>
      </w:tr>
      <w:tr w:rsidR="00D523F8" w:rsidRPr="009C11FC" w:rsidTr="00697FF7">
        <w:tc>
          <w:tcPr>
            <w:tcW w:w="4781" w:type="dxa"/>
            <w:shd w:val="clear" w:color="auto" w:fill="auto"/>
          </w:tcPr>
          <w:p w:rsidR="00D523F8" w:rsidRPr="009030E8" w:rsidRDefault="00B51B80" w:rsidP="00697FF7">
            <w:pPr>
              <w:spacing w:before="120"/>
              <w:rPr>
                <w:rFonts w:ascii="Arial Narrow" w:hAnsi="Arial Narrow"/>
                <w:b/>
                <w:bCs/>
              </w:rPr>
            </w:pPr>
            <w:r>
              <w:rPr>
                <w:rFonts w:ascii="Arial Narrow" w:hAnsi="Arial Narrow"/>
                <w:b/>
                <w:bCs/>
                <w:iCs/>
              </w:rPr>
              <w:t xml:space="preserve">   </w:t>
            </w:r>
            <w:r w:rsidR="00D523F8" w:rsidRPr="009030E8">
              <w:rPr>
                <w:rFonts w:ascii="Arial Narrow" w:hAnsi="Arial Narrow"/>
                <w:b/>
                <w:bCs/>
                <w:iCs/>
              </w:rPr>
              <w:t>От имени Общества:</w:t>
            </w:r>
            <w:r w:rsidR="00D523F8" w:rsidRPr="009030E8">
              <w:rPr>
                <w:rFonts w:ascii="Arial Narrow" w:hAnsi="Arial Narrow"/>
                <w:b/>
                <w:bCs/>
              </w:rPr>
              <w:t xml:space="preserve"> </w:t>
            </w:r>
          </w:p>
        </w:tc>
        <w:tc>
          <w:tcPr>
            <w:tcW w:w="4790" w:type="dxa"/>
            <w:shd w:val="clear" w:color="auto" w:fill="auto"/>
          </w:tcPr>
          <w:p w:rsidR="00D523F8" w:rsidRPr="009030E8" w:rsidRDefault="00B51B80"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Pr>
        <w:spacing w:after="200" w:line="276" w:lineRule="auto"/>
      </w:pPr>
      <w:r>
        <w:br w:type="page"/>
      </w:r>
    </w:p>
    <w:p w:rsidR="00D523F8" w:rsidRPr="00B43A17" w:rsidRDefault="00D523F8" w:rsidP="00D523F8">
      <w:pPr>
        <w:autoSpaceDE w:val="0"/>
        <w:autoSpaceDN w:val="0"/>
        <w:adjustRightInd w:val="0"/>
        <w:ind w:left="7080"/>
        <w:jc w:val="right"/>
        <w:rPr>
          <w:rFonts w:ascii="Arial Narrow" w:hAnsi="Arial Narrow"/>
        </w:rPr>
      </w:pPr>
      <w:r>
        <w:rPr>
          <w:rFonts w:ascii="Arial Narrow" w:hAnsi="Arial Narrow"/>
        </w:rPr>
        <w:t>Приложение № 3</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Pr="00DD6721" w:rsidRDefault="00D523F8" w:rsidP="00D523F8">
      <w:pPr>
        <w:autoSpaceDE w:val="0"/>
        <w:autoSpaceDN w:val="0"/>
        <w:adjustRightInd w:val="0"/>
        <w:jc w:val="right"/>
        <w:rPr>
          <w:rFonts w:ascii="Arial Narrow" w:hAnsi="Arial Narrow"/>
        </w:rPr>
      </w:pPr>
      <w:r w:rsidRPr="0023091F">
        <w:rPr>
          <w:rFonts w:ascii="Arial Narrow" w:hAnsi="Arial Narrow"/>
        </w:rPr>
        <w:t>.</w:t>
      </w:r>
    </w:p>
    <w:p w:rsidR="00D523F8" w:rsidRPr="00B43A17" w:rsidRDefault="00D523F8" w:rsidP="00D523F8">
      <w:pPr>
        <w:autoSpaceDE w:val="0"/>
        <w:autoSpaceDN w:val="0"/>
        <w:adjustRightInd w:val="0"/>
        <w:rPr>
          <w:rFonts w:ascii="Arial Narrow" w:hAnsi="Arial Narrow"/>
        </w:rPr>
      </w:pPr>
    </w:p>
    <w:p w:rsidR="00D523F8" w:rsidRPr="00B43A17" w:rsidRDefault="00D523F8" w:rsidP="00D523F8">
      <w:pPr>
        <w:autoSpaceDE w:val="0"/>
        <w:autoSpaceDN w:val="0"/>
        <w:adjustRightInd w:val="0"/>
        <w:jc w:val="center"/>
        <w:rPr>
          <w:rFonts w:ascii="Arial Narrow" w:hAnsi="Arial Narrow"/>
          <w:b/>
          <w:sz w:val="28"/>
          <w:szCs w:val="28"/>
        </w:rPr>
      </w:pPr>
      <w:r w:rsidRPr="0023091F">
        <w:rPr>
          <w:rFonts w:ascii="Arial Narrow" w:hAnsi="Arial Narrow"/>
          <w:b/>
          <w:sz w:val="28"/>
          <w:szCs w:val="28"/>
        </w:rPr>
        <w:t>Перечень ответственных лиц и контактные данные Сторон</w:t>
      </w:r>
      <w:r w:rsidRPr="00B43A17">
        <w:rPr>
          <w:rFonts w:ascii="Arial Narrow" w:hAnsi="Arial Narrow"/>
          <w:b/>
          <w:sz w:val="28"/>
          <w:szCs w:val="28"/>
        </w:rPr>
        <w:t>:</w:t>
      </w:r>
    </w:p>
    <w:p w:rsidR="00D523F8" w:rsidRPr="00B43A17" w:rsidRDefault="00D523F8" w:rsidP="00D523F8">
      <w:pPr>
        <w:autoSpaceDE w:val="0"/>
        <w:autoSpaceDN w:val="0"/>
        <w:adjustRightInd w:val="0"/>
        <w:jc w:val="center"/>
        <w:rPr>
          <w:rFonts w:ascii="Arial Narrow" w:hAnsi="Arial Narrow"/>
          <w:b/>
          <w:sz w:val="28"/>
          <w:szCs w:val="28"/>
        </w:rPr>
      </w:pPr>
    </w:p>
    <w:p w:rsidR="00D523F8" w:rsidRPr="009274E8" w:rsidRDefault="00414459" w:rsidP="00D523F8">
      <w:pPr>
        <w:autoSpaceDE w:val="0"/>
        <w:autoSpaceDN w:val="0"/>
        <w:adjustRightInd w:val="0"/>
        <w:jc w:val="both"/>
        <w:rPr>
          <w:rFonts w:ascii="Arial Narrow" w:hAnsi="Arial Narrow"/>
        </w:rPr>
      </w:pPr>
      <w:r>
        <w:rPr>
          <w:rFonts w:ascii="Arial Narrow" w:hAnsi="Arial Narrow"/>
          <w:b/>
        </w:rPr>
        <w:t>Публичное</w:t>
      </w:r>
      <w:r w:rsidR="00D523F8" w:rsidRPr="00802301">
        <w:rPr>
          <w:rFonts w:ascii="Arial Narrow" w:hAnsi="Arial Narrow"/>
          <w:b/>
        </w:rPr>
        <w:t xml:space="preserve"> акционерное общество междугородной и международной электрической связи «Ростелеком» (</w:t>
      </w:r>
      <w:r w:rsidR="0080139F">
        <w:rPr>
          <w:rFonts w:ascii="Arial Narrow" w:hAnsi="Arial Narrow"/>
          <w:b/>
        </w:rPr>
        <w:t>П</w:t>
      </w:r>
      <w:r w:rsidR="00D523F8" w:rsidRPr="00802301">
        <w:rPr>
          <w:rFonts w:ascii="Arial Narrow" w:hAnsi="Arial Narrow"/>
          <w:b/>
        </w:rPr>
        <w:t>АО «Ростелеком»), именуемое в дальнейшем «Ростелеком»</w:t>
      </w:r>
      <w:r w:rsidR="00D523F8" w:rsidRPr="00B43A17">
        <w:rPr>
          <w:rFonts w:ascii="Arial Narrow" w:hAnsi="Arial Narrow"/>
        </w:rPr>
        <w:t xml:space="preserve">, в лице </w:t>
      </w:r>
      <w:proofErr w:type="spellStart"/>
      <w:r w:rsidR="00D523F8" w:rsidRPr="009274E8">
        <w:rPr>
          <w:rFonts w:ascii="Arial Narrow" w:hAnsi="Arial Narrow"/>
        </w:rPr>
        <w:t>Пересветова</w:t>
      </w:r>
      <w:proofErr w:type="spellEnd"/>
      <w:r w:rsidR="00D523F8" w:rsidRPr="009274E8">
        <w:rPr>
          <w:rFonts w:ascii="Arial Narrow" w:hAnsi="Arial Narrow"/>
        </w:rPr>
        <w:t xml:space="preserve"> Дмитрия Юрьевича, действую</w:t>
      </w:r>
      <w:r w:rsidR="005F32C6">
        <w:rPr>
          <w:rFonts w:ascii="Arial Narrow" w:hAnsi="Arial Narrow"/>
        </w:rPr>
        <w:t xml:space="preserve">щего на основании доверенности </w:t>
      </w:r>
      <w:r w:rsidR="005F32C6" w:rsidRPr="00087192">
        <w:rPr>
          <w:rFonts w:ascii="Arial Narrow" w:hAnsi="Arial Narrow"/>
          <w:b/>
        </w:rPr>
        <w:t>№1/29/436-15 от 26.06.2015 г</w:t>
      </w:r>
      <w:r w:rsidR="00D523F8" w:rsidRPr="009274E8">
        <w:rPr>
          <w:rFonts w:ascii="Arial Narrow" w:hAnsi="Arial Narrow"/>
        </w:rPr>
        <w:t>., с одной стороны, и</w:t>
      </w:r>
    </w:p>
    <w:p w:rsidR="00D523F8" w:rsidRDefault="00D523F8" w:rsidP="00D523F8">
      <w:pPr>
        <w:autoSpaceDE w:val="0"/>
        <w:autoSpaceDN w:val="0"/>
        <w:adjustRightInd w:val="0"/>
        <w:jc w:val="both"/>
        <w:rPr>
          <w:rFonts w:ascii="Arial Narrow" w:hAnsi="Arial Narrow"/>
        </w:rPr>
      </w:pPr>
    </w:p>
    <w:p w:rsidR="00D523F8" w:rsidRPr="00B43A17" w:rsidRDefault="005059EF" w:rsidP="00D523F8">
      <w:pPr>
        <w:autoSpaceDE w:val="0"/>
        <w:autoSpaceDN w:val="0"/>
        <w:adjustRightInd w:val="0"/>
        <w:jc w:val="both"/>
        <w:rPr>
          <w:rFonts w:ascii="Arial Narrow" w:hAnsi="Arial Narrow"/>
        </w:rPr>
      </w:pPr>
      <w:r>
        <w:rPr>
          <w:rFonts w:ascii="Arial Narrow" w:hAnsi="Arial Narrow"/>
          <w:b/>
        </w:rPr>
        <w:t xml:space="preserve">Публичное акционерное общество «Башинформсвязь» </w:t>
      </w:r>
      <w:r w:rsidR="00D523F8" w:rsidRPr="009274E8">
        <w:rPr>
          <w:rFonts w:ascii="Arial Narrow" w:hAnsi="Arial Narrow"/>
        </w:rPr>
        <w:t>(</w:t>
      </w:r>
      <w:r>
        <w:rPr>
          <w:rFonts w:ascii="Arial Narrow" w:hAnsi="Arial Narrow"/>
        </w:rPr>
        <w:t>ПАО</w:t>
      </w:r>
      <w:r w:rsidR="00D523F8" w:rsidRPr="009274E8">
        <w:rPr>
          <w:rFonts w:ascii="Arial Narrow" w:hAnsi="Arial Narrow"/>
        </w:rPr>
        <w:t xml:space="preserve"> «</w:t>
      </w:r>
      <w:r>
        <w:rPr>
          <w:rFonts w:ascii="Arial Narrow" w:hAnsi="Arial Narrow"/>
        </w:rPr>
        <w:t>Башинформсвязь</w:t>
      </w:r>
      <w:r w:rsidR="00D523F8" w:rsidRPr="009274E8">
        <w:rPr>
          <w:rFonts w:ascii="Arial Narrow" w:hAnsi="Arial Narrow"/>
        </w:rPr>
        <w:t>»),</w:t>
      </w:r>
      <w:r w:rsidR="00D523F8" w:rsidRPr="00B43A17">
        <w:rPr>
          <w:rFonts w:ascii="Arial Narrow" w:hAnsi="Arial Narrow"/>
        </w:rPr>
        <w:t xml:space="preserve"> именуемое в дальнейшем «Общество», в лице</w:t>
      </w:r>
      <w:r w:rsidR="00D523F8">
        <w:rPr>
          <w:rFonts w:ascii="Arial Narrow" w:hAnsi="Arial Narrow"/>
          <w:b/>
        </w:rPr>
        <w:t xml:space="preserve"> </w:t>
      </w:r>
      <w:r w:rsidR="00D523F8" w:rsidRPr="009274E8">
        <w:rPr>
          <w:rFonts w:ascii="Arial Narrow" w:hAnsi="Arial Narrow"/>
        </w:rPr>
        <w:t xml:space="preserve">генерального </w:t>
      </w:r>
      <w:r w:rsidR="00D523F8" w:rsidRPr="00802301">
        <w:rPr>
          <w:rFonts w:ascii="Arial Narrow" w:hAnsi="Arial Narrow"/>
        </w:rPr>
        <w:t>директора</w:t>
      </w:r>
      <w:r w:rsidR="00D523F8">
        <w:rPr>
          <w:rFonts w:ascii="Arial Narrow" w:hAnsi="Arial Narrow"/>
        </w:rPr>
        <w:t xml:space="preserve"> </w:t>
      </w:r>
      <w:proofErr w:type="spellStart"/>
      <w:r w:rsidR="000240D3">
        <w:rPr>
          <w:rFonts w:ascii="Arial Narrow" w:hAnsi="Arial Narrow"/>
        </w:rPr>
        <w:t>Долгоаршинных</w:t>
      </w:r>
      <w:proofErr w:type="spellEnd"/>
      <w:r w:rsidR="000240D3">
        <w:rPr>
          <w:rFonts w:ascii="Arial Narrow" w:hAnsi="Arial Narrow"/>
        </w:rPr>
        <w:t xml:space="preserve"> Марата </w:t>
      </w:r>
      <w:proofErr w:type="spellStart"/>
      <w:r w:rsidR="000240D3">
        <w:rPr>
          <w:rFonts w:ascii="Arial Narrow" w:hAnsi="Arial Narrow"/>
        </w:rPr>
        <w:t>Гайнулловича</w:t>
      </w:r>
      <w:proofErr w:type="spellEnd"/>
      <w:r w:rsidR="00034E66">
        <w:rPr>
          <w:rFonts w:ascii="Arial Narrow" w:hAnsi="Arial Narrow"/>
        </w:rPr>
        <w:t>, действующего</w:t>
      </w:r>
      <w:r w:rsidR="00D523F8" w:rsidRPr="009274E8">
        <w:rPr>
          <w:rFonts w:ascii="Arial Narrow" w:hAnsi="Arial Narrow"/>
        </w:rPr>
        <w:t xml:space="preserve"> на основании </w:t>
      </w:r>
      <w:r w:rsidR="00D523F8">
        <w:rPr>
          <w:rFonts w:ascii="Arial Narrow" w:hAnsi="Arial Narrow"/>
        </w:rPr>
        <w:t>У</w:t>
      </w:r>
      <w:r w:rsidR="00D523F8" w:rsidRPr="009274E8">
        <w:rPr>
          <w:rFonts w:ascii="Arial Narrow" w:hAnsi="Arial Narrow"/>
        </w:rPr>
        <w:t>става, с др</w:t>
      </w:r>
      <w:r w:rsidR="00D523F8" w:rsidRPr="00183FF8">
        <w:rPr>
          <w:rFonts w:ascii="Arial Narrow" w:hAnsi="Arial Narrow"/>
        </w:rPr>
        <w:t>угой стороны,</w:t>
      </w:r>
    </w:p>
    <w:p w:rsidR="00D523F8" w:rsidRDefault="00D523F8" w:rsidP="00D523F8">
      <w:pPr>
        <w:autoSpaceDE w:val="0"/>
        <w:autoSpaceDN w:val="0"/>
        <w:adjustRightInd w:val="0"/>
        <w:jc w:val="both"/>
        <w:rPr>
          <w:rFonts w:ascii="Arial Narrow" w:hAnsi="Arial Narrow"/>
        </w:rPr>
      </w:pPr>
      <w:r w:rsidRPr="00B43A17">
        <w:rPr>
          <w:rFonts w:ascii="Arial Narrow" w:hAnsi="Arial Narrow"/>
        </w:rPr>
        <w:t xml:space="preserve">далее именуемые совместно «Стороны», для целей эффективного и своевременного сотрудничества Сторон в рамках </w:t>
      </w:r>
      <w:r>
        <w:rPr>
          <w:rFonts w:ascii="Arial Narrow" w:hAnsi="Arial Narrow"/>
        </w:rPr>
        <w:t xml:space="preserve">договора </w:t>
      </w:r>
      <w:r w:rsidRPr="00B43A17">
        <w:rPr>
          <w:rFonts w:ascii="Arial Narrow" w:hAnsi="Arial Narrow"/>
        </w:rPr>
        <w:t>определили представителей Сторон, уполномоченных на взаимодействие</w:t>
      </w:r>
      <w:r>
        <w:rPr>
          <w:rFonts w:ascii="Arial Narrow" w:hAnsi="Arial Narrow"/>
        </w:rPr>
        <w:t>:</w:t>
      </w:r>
    </w:p>
    <w:p w:rsidR="00D523F8" w:rsidRDefault="00D523F8" w:rsidP="00D523F8">
      <w:pPr>
        <w:autoSpaceDE w:val="0"/>
        <w:autoSpaceDN w:val="0"/>
        <w:adjustRightInd w:val="0"/>
        <w:jc w:val="both"/>
        <w:rPr>
          <w:rFonts w:ascii="Arial Narrow" w:hAnsi="Arial Narr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9"/>
        <w:gridCol w:w="4762"/>
      </w:tblGrid>
      <w:tr w:rsidR="00A438D6" w:rsidRPr="008D15AB" w:rsidTr="00163B17">
        <w:tc>
          <w:tcPr>
            <w:tcW w:w="4809" w:type="dxa"/>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От имени ПАО «Ростелеком»</w:t>
            </w:r>
          </w:p>
        </w:tc>
        <w:tc>
          <w:tcPr>
            <w:tcW w:w="4762" w:type="dxa"/>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От имени Общества</w:t>
            </w:r>
          </w:p>
        </w:tc>
      </w:tr>
      <w:tr w:rsidR="00A438D6" w:rsidRPr="008D15AB" w:rsidTr="00163B17">
        <w:trPr>
          <w:trHeight w:val="73"/>
        </w:trPr>
        <w:tc>
          <w:tcPr>
            <w:tcW w:w="9571" w:type="dxa"/>
            <w:gridSpan w:val="2"/>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Казначейство</w:t>
            </w:r>
          </w:p>
        </w:tc>
      </w:tr>
      <w:tr w:rsidR="00A438D6" w:rsidRPr="008D15AB" w:rsidTr="00163B17">
        <w:tc>
          <w:tcPr>
            <w:tcW w:w="4809" w:type="dxa"/>
            <w:shd w:val="clear" w:color="auto" w:fill="auto"/>
          </w:tcPr>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Егорова Анна Ивановна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a.i.egorova@rt.ru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Рабочий телефон (831) 268-18-20</w:t>
            </w:r>
          </w:p>
        </w:tc>
        <w:tc>
          <w:tcPr>
            <w:tcW w:w="4762" w:type="dxa"/>
            <w:shd w:val="clear" w:color="auto" w:fill="auto"/>
          </w:tcPr>
          <w:p w:rsidR="00A438D6" w:rsidRPr="008D15AB" w:rsidRDefault="00A438D6" w:rsidP="00163B17">
            <w:pPr>
              <w:keepNext/>
              <w:keepLines/>
              <w:spacing w:before="30" w:line="240" w:lineRule="atLeast"/>
              <w:ind w:left="57" w:right="57"/>
              <w:rPr>
                <w:rFonts w:ascii="Arial Narrow" w:eastAsia="PMingLiU" w:hAnsi="Arial Narrow"/>
                <w:bCs/>
                <w:sz w:val="18"/>
                <w:szCs w:val="18"/>
                <w:lang w:eastAsia="zh-TW"/>
              </w:rPr>
            </w:pPr>
          </w:p>
        </w:tc>
      </w:tr>
      <w:tr w:rsidR="00A438D6" w:rsidRPr="008D15AB" w:rsidTr="00163B17">
        <w:tc>
          <w:tcPr>
            <w:tcW w:w="9571" w:type="dxa"/>
            <w:gridSpan w:val="2"/>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Бухгалтерия</w:t>
            </w:r>
          </w:p>
        </w:tc>
      </w:tr>
      <w:tr w:rsidR="00A438D6" w:rsidRPr="008D15AB" w:rsidTr="00163B17">
        <w:tc>
          <w:tcPr>
            <w:tcW w:w="4809" w:type="dxa"/>
            <w:shd w:val="clear" w:color="auto" w:fill="auto"/>
          </w:tcPr>
          <w:p w:rsidR="00A438D6" w:rsidRPr="008D15AB" w:rsidRDefault="00A438D6" w:rsidP="00163B17">
            <w:pPr>
              <w:autoSpaceDE w:val="0"/>
              <w:autoSpaceDN w:val="0"/>
              <w:adjustRightInd w:val="0"/>
              <w:rPr>
                <w:rFonts w:ascii="Arial Narrow" w:hAnsi="Arial Narrow"/>
                <w:sz w:val="18"/>
                <w:szCs w:val="18"/>
              </w:rPr>
            </w:pPr>
            <w:r w:rsidRPr="008D15AB">
              <w:rPr>
                <w:rFonts w:ascii="Arial Narrow" w:hAnsi="Arial Narrow"/>
                <w:sz w:val="18"/>
                <w:szCs w:val="18"/>
              </w:rPr>
              <w:t>Коновалова Юлия Дмитриевна</w:t>
            </w:r>
          </w:p>
          <w:p w:rsidR="00A438D6" w:rsidRPr="008D15AB" w:rsidRDefault="00A438D6" w:rsidP="00163B17">
            <w:pPr>
              <w:autoSpaceDE w:val="0"/>
              <w:autoSpaceDN w:val="0"/>
              <w:adjustRightInd w:val="0"/>
              <w:rPr>
                <w:rFonts w:ascii="Arial Narrow" w:hAnsi="Arial Narrow"/>
                <w:sz w:val="18"/>
                <w:szCs w:val="18"/>
              </w:rPr>
            </w:pPr>
            <w:r w:rsidRPr="008D15AB">
              <w:rPr>
                <w:rFonts w:ascii="Arial Narrow" w:hAnsi="Arial Narrow"/>
                <w:sz w:val="18"/>
                <w:szCs w:val="18"/>
              </w:rPr>
              <w:t>j.konovalova@RT.RU</w:t>
            </w:r>
          </w:p>
          <w:p w:rsidR="00A438D6" w:rsidRPr="008D15AB" w:rsidRDefault="00A438D6" w:rsidP="00163B17">
            <w:pPr>
              <w:rPr>
                <w:rFonts w:ascii="Arial Narrow" w:hAnsi="Arial Narrow"/>
                <w:sz w:val="18"/>
                <w:szCs w:val="18"/>
              </w:rPr>
            </w:pPr>
            <w:r w:rsidRPr="008D15AB">
              <w:rPr>
                <w:rFonts w:ascii="Arial Narrow" w:hAnsi="Arial Narrow"/>
                <w:sz w:val="18"/>
                <w:szCs w:val="18"/>
              </w:rPr>
              <w:t xml:space="preserve">Рабочий </w:t>
            </w:r>
            <w:proofErr w:type="gramStart"/>
            <w:r w:rsidRPr="008D15AB">
              <w:rPr>
                <w:rFonts w:ascii="Arial Narrow" w:hAnsi="Arial Narrow"/>
                <w:sz w:val="18"/>
                <w:szCs w:val="18"/>
              </w:rPr>
              <w:t>телефон  (</w:t>
            </w:r>
            <w:proofErr w:type="gramEnd"/>
            <w:r w:rsidRPr="008D15AB">
              <w:rPr>
                <w:rFonts w:ascii="Arial Narrow" w:hAnsi="Arial Narrow"/>
                <w:sz w:val="18"/>
                <w:szCs w:val="18"/>
              </w:rPr>
              <w:t>831) 268 1850</w:t>
            </w:r>
          </w:p>
        </w:tc>
        <w:tc>
          <w:tcPr>
            <w:tcW w:w="4762" w:type="dxa"/>
            <w:shd w:val="clear" w:color="auto" w:fill="auto"/>
          </w:tcPr>
          <w:p w:rsidR="00A438D6" w:rsidRPr="008D15AB" w:rsidRDefault="00A438D6" w:rsidP="00163B17">
            <w:pPr>
              <w:keepNext/>
              <w:keepLines/>
              <w:spacing w:before="30" w:line="240" w:lineRule="atLeast"/>
              <w:ind w:left="57" w:right="57"/>
              <w:rPr>
                <w:rFonts w:ascii="Arial Narrow" w:eastAsia="PMingLiU" w:hAnsi="Arial Narrow"/>
                <w:bCs/>
                <w:sz w:val="18"/>
                <w:szCs w:val="18"/>
                <w:lang w:eastAsia="zh-TW"/>
              </w:rPr>
            </w:pPr>
          </w:p>
        </w:tc>
      </w:tr>
      <w:tr w:rsidR="00A438D6" w:rsidRPr="008D15AB" w:rsidTr="00163B17">
        <w:tc>
          <w:tcPr>
            <w:tcW w:w="9571" w:type="dxa"/>
            <w:gridSpan w:val="2"/>
            <w:shd w:val="clear" w:color="auto" w:fill="auto"/>
          </w:tcPr>
          <w:p w:rsidR="00A438D6" w:rsidRPr="008D15AB" w:rsidRDefault="00A438D6" w:rsidP="00163B17">
            <w:pPr>
              <w:autoSpaceDE w:val="0"/>
              <w:autoSpaceDN w:val="0"/>
              <w:adjustRightInd w:val="0"/>
              <w:jc w:val="center"/>
              <w:rPr>
                <w:rFonts w:ascii="Arial Narrow" w:hAnsi="Arial Narrow"/>
                <w:b/>
                <w:sz w:val="18"/>
                <w:szCs w:val="18"/>
                <w:lang w:val="en-US"/>
              </w:rPr>
            </w:pPr>
            <w:r w:rsidRPr="008D15AB">
              <w:rPr>
                <w:rFonts w:ascii="Arial Narrow" w:hAnsi="Arial Narrow"/>
                <w:b/>
                <w:sz w:val="18"/>
                <w:szCs w:val="18"/>
              </w:rPr>
              <w:t xml:space="preserve">Блок </w:t>
            </w:r>
            <w:r w:rsidRPr="008D15AB">
              <w:rPr>
                <w:rFonts w:ascii="Arial Narrow" w:hAnsi="Arial Narrow"/>
                <w:b/>
                <w:sz w:val="18"/>
                <w:szCs w:val="18"/>
                <w:lang w:val="en-US"/>
              </w:rPr>
              <w:t>HR</w:t>
            </w:r>
          </w:p>
        </w:tc>
      </w:tr>
      <w:tr w:rsidR="00A438D6" w:rsidRPr="008D15AB" w:rsidTr="00163B17">
        <w:tc>
          <w:tcPr>
            <w:tcW w:w="4809" w:type="dxa"/>
            <w:shd w:val="clear" w:color="auto" w:fill="auto"/>
          </w:tcPr>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Румянцева Екатерина Викторовна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ekaterina.rumyantseva@rt.ru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Рабочий телефон (831) 268-18-32</w:t>
            </w:r>
          </w:p>
        </w:tc>
        <w:tc>
          <w:tcPr>
            <w:tcW w:w="4762" w:type="dxa"/>
            <w:shd w:val="clear" w:color="auto" w:fill="auto"/>
          </w:tcPr>
          <w:p w:rsidR="00A438D6" w:rsidRPr="008D15AB" w:rsidRDefault="00A438D6" w:rsidP="00163B17">
            <w:pPr>
              <w:autoSpaceDE w:val="0"/>
              <w:autoSpaceDN w:val="0"/>
              <w:adjustRightInd w:val="0"/>
              <w:jc w:val="both"/>
              <w:rPr>
                <w:rFonts w:ascii="Arial Narrow" w:hAnsi="Arial Narrow"/>
                <w:sz w:val="18"/>
                <w:szCs w:val="18"/>
              </w:rPr>
            </w:pPr>
          </w:p>
        </w:tc>
      </w:tr>
      <w:tr w:rsidR="00A438D6" w:rsidRPr="008D15AB" w:rsidTr="00163B17">
        <w:tc>
          <w:tcPr>
            <w:tcW w:w="9571" w:type="dxa"/>
            <w:gridSpan w:val="2"/>
            <w:shd w:val="clear" w:color="auto" w:fill="auto"/>
          </w:tcPr>
          <w:p w:rsidR="00A438D6" w:rsidRPr="008D15AB" w:rsidRDefault="00A438D6" w:rsidP="00163B17">
            <w:pPr>
              <w:autoSpaceDE w:val="0"/>
              <w:autoSpaceDN w:val="0"/>
              <w:adjustRightInd w:val="0"/>
              <w:jc w:val="center"/>
              <w:rPr>
                <w:rFonts w:ascii="Arial Narrow" w:hAnsi="Arial Narrow"/>
                <w:b/>
                <w:sz w:val="18"/>
                <w:szCs w:val="18"/>
              </w:rPr>
            </w:pPr>
            <w:r w:rsidRPr="008D15AB">
              <w:rPr>
                <w:rFonts w:ascii="Arial Narrow" w:hAnsi="Arial Narrow"/>
                <w:b/>
                <w:sz w:val="18"/>
                <w:szCs w:val="18"/>
              </w:rPr>
              <w:t>Управление ликвидностью</w:t>
            </w:r>
          </w:p>
        </w:tc>
      </w:tr>
      <w:tr w:rsidR="00A438D6" w:rsidRPr="008D15AB" w:rsidTr="00163B17">
        <w:tc>
          <w:tcPr>
            <w:tcW w:w="4809" w:type="dxa"/>
            <w:shd w:val="clear" w:color="auto" w:fill="auto"/>
          </w:tcPr>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Егорова Анна Ивановна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 xml:space="preserve">a.i.egorova@rt.ru </w:t>
            </w:r>
          </w:p>
          <w:p w:rsidR="00A438D6" w:rsidRPr="008D15AB" w:rsidRDefault="00A438D6" w:rsidP="00163B17">
            <w:pPr>
              <w:autoSpaceDE w:val="0"/>
              <w:autoSpaceDN w:val="0"/>
              <w:adjustRightInd w:val="0"/>
              <w:jc w:val="both"/>
              <w:rPr>
                <w:rFonts w:ascii="Arial Narrow" w:hAnsi="Arial Narrow"/>
                <w:sz w:val="18"/>
                <w:szCs w:val="18"/>
              </w:rPr>
            </w:pPr>
            <w:r w:rsidRPr="008D15AB">
              <w:rPr>
                <w:rFonts w:ascii="Arial Narrow" w:hAnsi="Arial Narrow"/>
                <w:sz w:val="18"/>
                <w:szCs w:val="18"/>
              </w:rPr>
              <w:t>Рабочий телефон (831) 268-18-20</w:t>
            </w:r>
          </w:p>
        </w:tc>
        <w:tc>
          <w:tcPr>
            <w:tcW w:w="4762" w:type="dxa"/>
            <w:shd w:val="clear" w:color="auto" w:fill="auto"/>
          </w:tcPr>
          <w:p w:rsidR="00A438D6" w:rsidRPr="008D15AB" w:rsidRDefault="00A438D6" w:rsidP="00163B17">
            <w:pPr>
              <w:autoSpaceDE w:val="0"/>
              <w:autoSpaceDN w:val="0"/>
              <w:adjustRightInd w:val="0"/>
              <w:jc w:val="both"/>
              <w:rPr>
                <w:rFonts w:ascii="Arial Narrow" w:hAnsi="Arial Narrow"/>
                <w:sz w:val="18"/>
                <w:szCs w:val="18"/>
              </w:rPr>
            </w:pPr>
          </w:p>
        </w:tc>
      </w:tr>
    </w:tbl>
    <w:p w:rsidR="00D523F8" w:rsidRPr="00B43A17" w:rsidRDefault="00D523F8" w:rsidP="00D523F8">
      <w:pPr>
        <w:autoSpaceDE w:val="0"/>
        <w:autoSpaceDN w:val="0"/>
        <w:adjustRightInd w:val="0"/>
        <w:jc w:val="both"/>
        <w:rPr>
          <w:rFonts w:ascii="Arial Narrow" w:hAnsi="Arial Narrow"/>
        </w:rPr>
      </w:pPr>
    </w:p>
    <w:p w:rsidR="00D523F8" w:rsidRDefault="00D523F8" w:rsidP="00D523F8">
      <w:pPr>
        <w:autoSpaceDE w:val="0"/>
        <w:autoSpaceDN w:val="0"/>
        <w:adjustRightInd w:val="0"/>
        <w:jc w:val="center"/>
        <w:rPr>
          <w:rFonts w:ascii="Arial Narrow" w:hAnsi="Arial Narrow"/>
          <w:b/>
          <w:sz w:val="32"/>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F632A5">
            <w:pPr>
              <w:spacing w:before="120"/>
              <w:rPr>
                <w:rFonts w:ascii="Arial Narrow" w:hAnsi="Arial Narrow"/>
                <w:b/>
                <w:bCs/>
              </w:rPr>
            </w:pPr>
            <w:r>
              <w:rPr>
                <w:rFonts w:ascii="Arial Narrow" w:hAnsi="Arial Narrow"/>
                <w:b/>
                <w:bCs/>
              </w:rPr>
              <w:t>____________</w:t>
            </w:r>
            <w:r w:rsidR="000240D3">
              <w:rPr>
                <w:rFonts w:ascii="Arial Narrow" w:hAnsi="Arial Narrow"/>
                <w:b/>
                <w:bCs/>
              </w:rPr>
              <w:t xml:space="preserve"> М. Г. </w:t>
            </w:r>
            <w:proofErr w:type="spellStart"/>
            <w:r w:rsidR="000240D3">
              <w:rPr>
                <w:rFonts w:ascii="Arial Narrow" w:hAnsi="Arial Narrow"/>
                <w:b/>
                <w:bCs/>
              </w:rPr>
              <w:t>Долгоаршинных</w:t>
            </w:r>
            <w:proofErr w:type="spellEnd"/>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Д.Ю. </w:t>
            </w:r>
            <w:proofErr w:type="spellStart"/>
            <w:r w:rsidR="00D523F8">
              <w:rPr>
                <w:rFonts w:ascii="Arial Narrow" w:hAnsi="Arial Narrow"/>
                <w:b/>
                <w:iCs/>
              </w:rPr>
              <w:t>Пересветов</w:t>
            </w:r>
            <w:proofErr w:type="spellEnd"/>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Pr="009874A5" w:rsidRDefault="00D523F8" w:rsidP="00D523F8">
      <w:pPr>
        <w:autoSpaceDE w:val="0"/>
        <w:autoSpaceDN w:val="0"/>
        <w:adjustRightInd w:val="0"/>
        <w:jc w:val="right"/>
        <w:rPr>
          <w:rFonts w:ascii="Arial Narrow" w:hAnsi="Arial Narrow"/>
        </w:rPr>
      </w:pPr>
      <w:r>
        <w:rPr>
          <w:rFonts w:ascii="Arial Narrow" w:hAnsi="Arial Narrow"/>
          <w:b/>
          <w:sz w:val="32"/>
        </w:rPr>
        <w:br w:type="page"/>
      </w:r>
      <w:r w:rsidRPr="009874A5">
        <w:rPr>
          <w:rFonts w:ascii="Arial Narrow" w:hAnsi="Arial Narrow"/>
        </w:rPr>
        <w:t xml:space="preserve">Приложение № </w:t>
      </w:r>
      <w:r>
        <w:rPr>
          <w:rFonts w:ascii="Arial Narrow" w:hAnsi="Arial Narrow"/>
        </w:rPr>
        <w:t>4</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Pr="00DD6721"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right"/>
        <w:rPr>
          <w:rFonts w:ascii="Arial Narrow" w:hAnsi="Arial Narrow"/>
        </w:rPr>
      </w:pPr>
    </w:p>
    <w:p w:rsidR="00D523F8" w:rsidRPr="00B43A17"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ФОРМА УТВЕРЖДЕНА:</w:t>
      </w: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9005A6">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 xml:space="preserve">М. Г. </w:t>
            </w:r>
            <w:proofErr w:type="spellStart"/>
            <w:r w:rsidR="000240D3">
              <w:rPr>
                <w:rFonts w:ascii="Arial Narrow" w:hAnsi="Arial Narrow"/>
                <w:b/>
                <w:bCs/>
              </w:rPr>
              <w:t>Долгоаршинных</w:t>
            </w:r>
            <w:proofErr w:type="spellEnd"/>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Д.Ю. </w:t>
            </w:r>
            <w:proofErr w:type="spellStart"/>
            <w:r w:rsidR="00D523F8">
              <w:rPr>
                <w:rFonts w:ascii="Arial Narrow" w:hAnsi="Arial Narrow"/>
                <w:b/>
                <w:iCs/>
              </w:rPr>
              <w:t>Пересветов</w:t>
            </w:r>
            <w:proofErr w:type="spellEnd"/>
          </w:p>
          <w:p w:rsidR="00D523F8" w:rsidRPr="009030E8" w:rsidRDefault="00515C53" w:rsidP="00697FF7">
            <w:pPr>
              <w:widowControl w:val="0"/>
              <w:autoSpaceDE w:val="0"/>
              <w:autoSpaceDN w:val="0"/>
              <w:adjustRightInd w:val="0"/>
              <w:spacing w:line="360" w:lineRule="auto"/>
              <w:rPr>
                <w:rFonts w:ascii="Arial Narrow" w:hAnsi="Arial Narrow"/>
                <w:b/>
                <w:bCs/>
              </w:rPr>
            </w:pPr>
            <w:r>
              <w:rPr>
                <w:rFonts w:ascii="Arial Narrow" w:hAnsi="Arial Narrow"/>
                <w:b/>
                <w:bCs/>
              </w:rPr>
              <w:t xml:space="preserve"> </w:t>
            </w:r>
          </w:p>
        </w:tc>
      </w:tr>
    </w:tbl>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Default="00D523F8" w:rsidP="00D523F8">
      <w:pPr>
        <w:autoSpaceDE w:val="0"/>
        <w:autoSpaceDN w:val="0"/>
        <w:adjustRightInd w:val="0"/>
        <w:jc w:val="center"/>
        <w:rPr>
          <w:rFonts w:ascii="Arial Narrow" w:hAnsi="Arial Narrow"/>
          <w:b/>
          <w:bCs/>
        </w:rPr>
      </w:pPr>
    </w:p>
    <w:p w:rsidR="00D523F8" w:rsidRPr="00B43A17" w:rsidRDefault="00D523F8" w:rsidP="00D523F8">
      <w:pPr>
        <w:autoSpaceDE w:val="0"/>
        <w:autoSpaceDN w:val="0"/>
        <w:adjustRightInd w:val="0"/>
        <w:jc w:val="center"/>
        <w:rPr>
          <w:rFonts w:ascii="Arial Narrow" w:hAnsi="Arial Narrow"/>
          <w:b/>
          <w:bCs/>
          <w:sz w:val="28"/>
          <w:szCs w:val="28"/>
        </w:rPr>
      </w:pPr>
      <w:r>
        <w:rPr>
          <w:rFonts w:ascii="Arial Narrow" w:hAnsi="Arial Narrow"/>
          <w:b/>
          <w:bCs/>
          <w:sz w:val="28"/>
          <w:szCs w:val="28"/>
        </w:rPr>
        <w:t>Акт об окончании оказания услуг</w:t>
      </w:r>
    </w:p>
    <w:p w:rsidR="00D523F8" w:rsidRPr="00B43A17" w:rsidRDefault="00D523F8" w:rsidP="00D523F8">
      <w:pPr>
        <w:autoSpaceDE w:val="0"/>
        <w:autoSpaceDN w:val="0"/>
        <w:adjustRightInd w:val="0"/>
        <w:jc w:val="center"/>
        <w:rPr>
          <w:rFonts w:ascii="Arial Narrow" w:hAnsi="Arial Narrow"/>
          <w:b/>
          <w:bCs/>
          <w:sz w:val="28"/>
          <w:szCs w:val="28"/>
        </w:rPr>
      </w:pPr>
      <w:r w:rsidRPr="00B43A17">
        <w:rPr>
          <w:rFonts w:ascii="Arial Narrow" w:hAnsi="Arial Narrow"/>
          <w:b/>
          <w:bCs/>
          <w:sz w:val="28"/>
          <w:szCs w:val="28"/>
        </w:rPr>
        <w:t xml:space="preserve"> по Договору №_____ от "___" ________ 201</w:t>
      </w:r>
      <w:r w:rsidR="00A438D6">
        <w:rPr>
          <w:rFonts w:ascii="Arial Narrow" w:hAnsi="Arial Narrow"/>
          <w:b/>
          <w:bCs/>
          <w:sz w:val="28"/>
          <w:szCs w:val="28"/>
        </w:rPr>
        <w:t>__</w:t>
      </w:r>
      <w:r w:rsidRPr="00B43A17">
        <w:rPr>
          <w:rFonts w:ascii="Arial Narrow" w:hAnsi="Arial Narrow"/>
          <w:b/>
          <w:bCs/>
          <w:sz w:val="28"/>
          <w:szCs w:val="28"/>
        </w:rPr>
        <w:t xml:space="preserve"> г.</w:t>
      </w:r>
    </w:p>
    <w:p w:rsidR="00D523F8" w:rsidRPr="00B43A17" w:rsidRDefault="00D523F8" w:rsidP="00D523F8">
      <w:pPr>
        <w:autoSpaceDE w:val="0"/>
        <w:autoSpaceDN w:val="0"/>
        <w:adjustRightInd w:val="0"/>
        <w:rPr>
          <w:rFonts w:ascii="Arial Narrow" w:hAnsi="Arial Narrow"/>
          <w:b/>
          <w:bCs/>
          <w:sz w:val="28"/>
          <w:szCs w:val="28"/>
        </w:rPr>
      </w:pPr>
      <w:r>
        <w:rPr>
          <w:rFonts w:ascii="Arial Narrow" w:hAnsi="Arial Narrow"/>
          <w:b/>
          <w:bCs/>
          <w:sz w:val="28"/>
          <w:szCs w:val="28"/>
        </w:rPr>
        <w:tab/>
      </w:r>
      <w:r>
        <w:rPr>
          <w:rFonts w:ascii="Arial Narrow" w:hAnsi="Arial Narrow"/>
          <w:b/>
          <w:bCs/>
          <w:sz w:val="28"/>
          <w:szCs w:val="28"/>
        </w:rPr>
        <w:tab/>
      </w:r>
      <w:r>
        <w:rPr>
          <w:rFonts w:ascii="Arial Narrow" w:hAnsi="Arial Narrow"/>
          <w:b/>
          <w:bCs/>
          <w:sz w:val="28"/>
          <w:szCs w:val="28"/>
        </w:rPr>
        <w:tab/>
      </w:r>
    </w:p>
    <w:p w:rsidR="00D523F8" w:rsidRDefault="00D523F8" w:rsidP="00D523F8">
      <w:pPr>
        <w:autoSpaceDE w:val="0"/>
        <w:autoSpaceDN w:val="0"/>
        <w:adjustRightInd w:val="0"/>
        <w:jc w:val="both"/>
        <w:rPr>
          <w:rFonts w:ascii="Arial Narrow" w:hAnsi="Arial Narrow"/>
        </w:rPr>
      </w:pPr>
      <w:r w:rsidRPr="00172F68">
        <w:rPr>
          <w:rFonts w:ascii="Arial Narrow" w:hAnsi="Arial Narrow"/>
        </w:rPr>
        <w:t xml:space="preserve">Настоящим </w:t>
      </w:r>
      <w:r>
        <w:rPr>
          <w:rFonts w:ascii="Arial Narrow" w:hAnsi="Arial Narrow"/>
        </w:rPr>
        <w:t>Актом</w:t>
      </w:r>
      <w:r w:rsidRPr="00172F68">
        <w:rPr>
          <w:rFonts w:ascii="Arial Narrow" w:hAnsi="Arial Narrow"/>
        </w:rPr>
        <w:t xml:space="preserve"> </w:t>
      </w:r>
      <w:r w:rsidR="00E73E96">
        <w:rPr>
          <w:rFonts w:ascii="Arial Narrow" w:hAnsi="Arial Narrow"/>
        </w:rPr>
        <w:t>Публичное</w:t>
      </w:r>
      <w:r w:rsidRPr="00172F68">
        <w:rPr>
          <w:rFonts w:ascii="Arial Narrow" w:hAnsi="Arial Narrow"/>
        </w:rPr>
        <w:t xml:space="preserve"> акционерное общество междугородной и международной электрической связи «Ростелеком» (далее - Ростелеком)</w:t>
      </w:r>
      <w:r>
        <w:rPr>
          <w:rFonts w:ascii="Arial Narrow" w:hAnsi="Arial Narrow"/>
        </w:rPr>
        <w:t xml:space="preserve"> в лице ______, действующего на основании ___________</w:t>
      </w:r>
      <w:r w:rsidRPr="00172F68">
        <w:rPr>
          <w:rFonts w:ascii="Arial Narrow" w:hAnsi="Arial Narrow"/>
        </w:rPr>
        <w:t xml:space="preserve"> </w:t>
      </w:r>
      <w:r>
        <w:rPr>
          <w:rFonts w:ascii="Arial Narrow" w:hAnsi="Arial Narrow"/>
        </w:rPr>
        <w:t xml:space="preserve">и </w:t>
      </w:r>
      <w:r w:rsidR="00814163">
        <w:rPr>
          <w:rFonts w:ascii="Arial Narrow" w:hAnsi="Arial Narrow"/>
          <w:b/>
        </w:rPr>
        <w:t>Публичное акционерное общество «Башинформсвязь» (ПАО «Башинформсвязь»)</w:t>
      </w:r>
      <w:r w:rsidR="00814163" w:rsidRPr="00B43A17">
        <w:rPr>
          <w:rFonts w:ascii="Arial Narrow" w:hAnsi="Arial Narrow"/>
        </w:rPr>
        <w:t xml:space="preserve">, </w:t>
      </w:r>
      <w:r w:rsidRPr="00172F68">
        <w:rPr>
          <w:rFonts w:ascii="Arial Narrow" w:hAnsi="Arial Narrow"/>
        </w:rPr>
        <w:t>(далее Общество)</w:t>
      </w:r>
      <w:r w:rsidRPr="00E00C3C">
        <w:rPr>
          <w:rFonts w:ascii="Arial Narrow" w:hAnsi="Arial Narrow"/>
        </w:rPr>
        <w:t xml:space="preserve"> </w:t>
      </w:r>
      <w:r>
        <w:rPr>
          <w:rFonts w:ascii="Arial Narrow" w:hAnsi="Arial Narrow"/>
        </w:rPr>
        <w:t>в лице ______, действующего на основании ___________</w:t>
      </w:r>
      <w:r w:rsidRPr="00172F68">
        <w:rPr>
          <w:rFonts w:ascii="Arial Narrow" w:hAnsi="Arial Narrow"/>
        </w:rPr>
        <w:t xml:space="preserve"> </w:t>
      </w:r>
      <w:r>
        <w:rPr>
          <w:rFonts w:ascii="Arial Narrow" w:hAnsi="Arial Narrow"/>
        </w:rPr>
        <w:t>подтверждают</w:t>
      </w:r>
      <w:r w:rsidRPr="00172F68">
        <w:rPr>
          <w:rFonts w:ascii="Arial Narrow" w:hAnsi="Arial Narrow"/>
        </w:rPr>
        <w:t xml:space="preserve">, что </w:t>
      </w:r>
    </w:p>
    <w:p w:rsidR="00D523F8" w:rsidRDefault="00D523F8" w:rsidP="00D523F8">
      <w:pPr>
        <w:autoSpaceDE w:val="0"/>
        <w:autoSpaceDN w:val="0"/>
        <w:adjustRightInd w:val="0"/>
        <w:jc w:val="both"/>
        <w:rPr>
          <w:rFonts w:ascii="Arial Narrow" w:hAnsi="Arial Narrow"/>
        </w:rPr>
      </w:pPr>
    </w:p>
    <w:p w:rsidR="00D523F8" w:rsidRPr="00172F68" w:rsidRDefault="00D523F8" w:rsidP="00D523F8">
      <w:pPr>
        <w:autoSpaceDE w:val="0"/>
        <w:autoSpaceDN w:val="0"/>
        <w:adjustRightInd w:val="0"/>
        <w:ind w:firstLine="708"/>
        <w:jc w:val="both"/>
        <w:rPr>
          <w:rFonts w:ascii="Arial Narrow" w:hAnsi="Arial Narrow"/>
        </w:rPr>
      </w:pPr>
      <w:r>
        <w:rPr>
          <w:rFonts w:ascii="Arial Narrow" w:hAnsi="Arial Narrow"/>
        </w:rPr>
        <w:t>В</w:t>
      </w:r>
      <w:r w:rsidRPr="00172F68">
        <w:rPr>
          <w:rFonts w:ascii="Arial Narrow" w:hAnsi="Arial Narrow"/>
        </w:rPr>
        <w:t xml:space="preserve"> соответствии с </w:t>
      </w:r>
      <w:r>
        <w:rPr>
          <w:rFonts w:ascii="Arial Narrow" w:hAnsi="Arial Narrow"/>
        </w:rPr>
        <w:t>Д</w:t>
      </w:r>
      <w:r w:rsidRPr="00172F68">
        <w:rPr>
          <w:rFonts w:ascii="Arial Narrow" w:hAnsi="Arial Narrow"/>
        </w:rPr>
        <w:t xml:space="preserve">оговором от_______________201__г. №______, Ростелеком </w:t>
      </w:r>
      <w:r>
        <w:rPr>
          <w:rFonts w:ascii="Arial Narrow" w:hAnsi="Arial Narrow"/>
        </w:rPr>
        <w:t>завершил оказание услуг, предусмотренных</w:t>
      </w:r>
      <w:r w:rsidRPr="00172F68">
        <w:rPr>
          <w:rFonts w:ascii="Arial Narrow" w:hAnsi="Arial Narrow"/>
        </w:rPr>
        <w:t xml:space="preserve"> п. 1.1. Договора</w:t>
      </w:r>
      <w:r>
        <w:rPr>
          <w:rFonts w:ascii="Arial Narrow" w:hAnsi="Arial Narrow"/>
        </w:rPr>
        <w:t xml:space="preserve"> ________ 20 __года. </w:t>
      </w:r>
    </w:p>
    <w:p w:rsidR="00D523F8" w:rsidRPr="00DD6721"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both"/>
        <w:rPr>
          <w:rFonts w:ascii="Arial Narrow" w:hAnsi="Arial Narrow"/>
          <w:sz w:val="28"/>
          <w:szCs w:val="28"/>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Pr="009030E8" w:rsidRDefault="00D523F8" w:rsidP="00697FF7">
            <w:pPr>
              <w:spacing w:before="120"/>
              <w:rPr>
                <w:rFonts w:ascii="Arial Narrow" w:hAnsi="Arial Narrow"/>
                <w:b/>
                <w:bCs/>
              </w:rPr>
            </w:pPr>
            <w:r w:rsidRPr="009030E8">
              <w:rPr>
                <w:rFonts w:ascii="Arial Narrow" w:hAnsi="Arial Narrow"/>
                <w:b/>
                <w:bCs/>
                <w:iCs/>
              </w:rPr>
              <w:t xml:space="preserve">От имени </w:t>
            </w:r>
            <w:proofErr w:type="gramStart"/>
            <w:r w:rsidRPr="009030E8">
              <w:rPr>
                <w:rFonts w:ascii="Arial Narrow" w:hAnsi="Arial Narrow"/>
                <w:b/>
                <w:bCs/>
                <w:iCs/>
              </w:rPr>
              <w:t>Общества:</w:t>
            </w:r>
            <w:r w:rsidRPr="009030E8">
              <w:rPr>
                <w:rFonts w:ascii="Arial Narrow" w:hAnsi="Arial Narrow"/>
                <w:b/>
                <w:bCs/>
              </w:rPr>
              <w:t xml:space="preserve"> </w:t>
            </w:r>
            <w:r w:rsidR="00515C53">
              <w:rPr>
                <w:rFonts w:ascii="Arial Narrow" w:hAnsi="Arial Narrow"/>
                <w:b/>
                <w:bCs/>
              </w:rPr>
              <w:t xml:space="preserve">  </w:t>
            </w:r>
            <w:proofErr w:type="gramEnd"/>
            <w:r w:rsidR="00515C53">
              <w:rPr>
                <w:rFonts w:ascii="Arial Narrow" w:hAnsi="Arial Narrow"/>
                <w:b/>
                <w:bCs/>
              </w:rPr>
              <w:t xml:space="preserve">        </w:t>
            </w:r>
          </w:p>
        </w:tc>
        <w:tc>
          <w:tcPr>
            <w:tcW w:w="4790" w:type="dxa"/>
            <w:shd w:val="clear" w:color="auto" w:fill="auto"/>
          </w:tcPr>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 w:rsidR="00D523F8" w:rsidRDefault="00D523F8" w:rsidP="00D523F8">
      <w:pPr>
        <w:spacing w:after="200" w:line="276" w:lineRule="auto"/>
      </w:pPr>
      <w:r>
        <w:br w:type="page"/>
      </w:r>
    </w:p>
    <w:p w:rsidR="00D523F8" w:rsidRPr="009874A5" w:rsidRDefault="00D523F8" w:rsidP="00D523F8">
      <w:pPr>
        <w:autoSpaceDE w:val="0"/>
        <w:autoSpaceDN w:val="0"/>
        <w:adjustRightInd w:val="0"/>
        <w:jc w:val="right"/>
        <w:rPr>
          <w:rFonts w:ascii="Arial Narrow" w:hAnsi="Arial Narrow"/>
        </w:rPr>
      </w:pPr>
      <w:r w:rsidRPr="009874A5">
        <w:rPr>
          <w:rFonts w:ascii="Arial Narrow" w:hAnsi="Arial Narrow"/>
        </w:rPr>
        <w:t xml:space="preserve">Приложение № </w:t>
      </w:r>
      <w:r>
        <w:rPr>
          <w:rFonts w:ascii="Arial Narrow" w:hAnsi="Arial Narrow"/>
        </w:rPr>
        <w:t>5</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D523F8" w:rsidRDefault="00D523F8" w:rsidP="00D523F8">
      <w:pPr>
        <w:autoSpaceDE w:val="0"/>
        <w:autoSpaceDN w:val="0"/>
        <w:adjustRightInd w:val="0"/>
        <w:jc w:val="right"/>
        <w:rPr>
          <w:rFonts w:ascii="Arial Narrow" w:hAnsi="Arial Narrow"/>
        </w:rPr>
      </w:pPr>
    </w:p>
    <w:p w:rsidR="00D523F8" w:rsidRDefault="00D523F8" w:rsidP="00D523F8">
      <w:pPr>
        <w:autoSpaceDE w:val="0"/>
        <w:autoSpaceDN w:val="0"/>
        <w:adjustRightInd w:val="0"/>
        <w:jc w:val="center"/>
        <w:rPr>
          <w:rFonts w:ascii="Arial Narrow" w:hAnsi="Arial Narrow"/>
          <w:b/>
          <w:bCs/>
        </w:rPr>
      </w:pPr>
      <w:r w:rsidRPr="00B43A17">
        <w:rPr>
          <w:rFonts w:ascii="Arial Narrow" w:hAnsi="Arial Narrow"/>
          <w:b/>
          <w:bCs/>
        </w:rPr>
        <w:t>ФОРМА УТВЕРЖДЕНА:</w:t>
      </w:r>
    </w:p>
    <w:p w:rsidR="00D523F8" w:rsidRPr="00B43A17" w:rsidRDefault="00D523F8" w:rsidP="00D523F8">
      <w:pPr>
        <w:autoSpaceDE w:val="0"/>
        <w:autoSpaceDN w:val="0"/>
        <w:adjustRightInd w:val="0"/>
        <w:jc w:val="center"/>
        <w:rPr>
          <w:rFonts w:ascii="Arial Narrow" w:hAnsi="Arial Narrow"/>
          <w:b/>
          <w:bCs/>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D523F8" w:rsidRPr="009030E8" w:rsidRDefault="00D523F8" w:rsidP="009005A6">
            <w:pPr>
              <w:spacing w:before="120"/>
              <w:rPr>
                <w:rFonts w:ascii="Arial Narrow" w:hAnsi="Arial Narrow"/>
                <w:b/>
                <w:bCs/>
              </w:rPr>
            </w:pPr>
            <w:r>
              <w:rPr>
                <w:rFonts w:ascii="Arial Narrow" w:hAnsi="Arial Narrow"/>
                <w:b/>
                <w:bCs/>
              </w:rPr>
              <w:t xml:space="preserve">____________ </w:t>
            </w:r>
            <w:r w:rsidR="000240D3">
              <w:rPr>
                <w:rFonts w:ascii="Arial Narrow" w:hAnsi="Arial Narrow"/>
                <w:b/>
                <w:bCs/>
              </w:rPr>
              <w:t xml:space="preserve">М. Г. </w:t>
            </w:r>
            <w:proofErr w:type="spellStart"/>
            <w:r w:rsidR="000240D3">
              <w:rPr>
                <w:rFonts w:ascii="Arial Narrow" w:hAnsi="Arial Narrow"/>
                <w:b/>
                <w:bCs/>
              </w:rPr>
              <w:t>Долгоаршинных</w:t>
            </w:r>
            <w:proofErr w:type="spellEnd"/>
          </w:p>
        </w:tc>
        <w:tc>
          <w:tcPr>
            <w:tcW w:w="4790" w:type="dxa"/>
            <w:shd w:val="clear" w:color="auto" w:fill="auto"/>
          </w:tcPr>
          <w:p w:rsidR="00D523F8" w:rsidRDefault="00515C53" w:rsidP="00697FF7">
            <w:pPr>
              <w:spacing w:before="120"/>
              <w:rPr>
                <w:rFonts w:ascii="Arial Narrow" w:hAnsi="Arial Narrow"/>
                <w:b/>
                <w:iCs/>
              </w:rPr>
            </w:pPr>
            <w:r>
              <w:rPr>
                <w:rFonts w:ascii="Arial Narrow" w:hAnsi="Arial Narrow"/>
                <w:b/>
                <w:iCs/>
              </w:rPr>
              <w:t xml:space="preserve">        </w:t>
            </w:r>
            <w:r w:rsidR="00D523F8" w:rsidRPr="009030E8">
              <w:rPr>
                <w:rFonts w:ascii="Arial Narrow" w:hAnsi="Arial Narrow"/>
                <w:b/>
                <w:iCs/>
              </w:rPr>
              <w:t>От имени Ростелеком:</w:t>
            </w:r>
          </w:p>
          <w:p w:rsidR="00D523F8" w:rsidRPr="009030E8" w:rsidRDefault="00515C53" w:rsidP="00697FF7">
            <w:pPr>
              <w:spacing w:before="120"/>
              <w:rPr>
                <w:rFonts w:ascii="Arial Narrow" w:hAnsi="Arial Narrow"/>
                <w:b/>
                <w:iCs/>
              </w:rPr>
            </w:pPr>
            <w:r>
              <w:rPr>
                <w:rFonts w:ascii="Arial Narrow" w:hAnsi="Arial Narrow"/>
                <w:b/>
                <w:iCs/>
              </w:rPr>
              <w:t xml:space="preserve">         </w:t>
            </w:r>
            <w:r w:rsidR="00D523F8">
              <w:rPr>
                <w:rFonts w:ascii="Arial Narrow" w:hAnsi="Arial Narrow"/>
                <w:b/>
                <w:iCs/>
              </w:rPr>
              <w:t xml:space="preserve">_____________ Д.Ю. </w:t>
            </w:r>
            <w:proofErr w:type="spellStart"/>
            <w:r w:rsidR="00D523F8">
              <w:rPr>
                <w:rFonts w:ascii="Arial Narrow" w:hAnsi="Arial Narrow"/>
                <w:b/>
                <w:iCs/>
              </w:rPr>
              <w:t>Пересветов</w:t>
            </w:r>
            <w:proofErr w:type="spellEnd"/>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D523F8"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rPr>
          <w:rFonts w:ascii="Arial Narrow" w:hAnsi="Arial Narrow"/>
          <w:b/>
          <w:bCs/>
        </w:rPr>
      </w:pPr>
    </w:p>
    <w:p w:rsidR="00D523F8" w:rsidRPr="00B43A17" w:rsidRDefault="00D523F8" w:rsidP="00D523F8">
      <w:pPr>
        <w:autoSpaceDE w:val="0"/>
        <w:autoSpaceDN w:val="0"/>
        <w:adjustRightInd w:val="0"/>
        <w:rPr>
          <w:rFonts w:ascii="Arial Narrow" w:hAnsi="Arial Narrow"/>
          <w:b/>
          <w:bCs/>
        </w:rPr>
      </w:pPr>
    </w:p>
    <w:p w:rsidR="00D523F8" w:rsidRDefault="00D523F8" w:rsidP="00D523F8">
      <w:pPr>
        <w:autoSpaceDE w:val="0"/>
        <w:autoSpaceDN w:val="0"/>
        <w:adjustRightInd w:val="0"/>
        <w:jc w:val="center"/>
        <w:rPr>
          <w:rFonts w:ascii="Arial Narrow" w:hAnsi="Arial Narrow"/>
          <w:b/>
          <w:bCs/>
          <w:sz w:val="28"/>
          <w:szCs w:val="28"/>
        </w:rPr>
      </w:pPr>
      <w:r>
        <w:rPr>
          <w:rFonts w:ascii="Arial Narrow" w:hAnsi="Arial Narrow"/>
          <w:b/>
          <w:bCs/>
          <w:sz w:val="28"/>
          <w:szCs w:val="28"/>
        </w:rPr>
        <w:t>Акт о предоставлении Обществом договоров, заключенных с третьими лицами</w:t>
      </w:r>
    </w:p>
    <w:p w:rsidR="00D523F8" w:rsidRPr="00B43A17" w:rsidRDefault="00D523F8" w:rsidP="00D523F8">
      <w:pPr>
        <w:autoSpaceDE w:val="0"/>
        <w:autoSpaceDN w:val="0"/>
        <w:adjustRightInd w:val="0"/>
        <w:jc w:val="center"/>
        <w:rPr>
          <w:rFonts w:ascii="Arial Narrow" w:hAnsi="Arial Narrow"/>
          <w:b/>
          <w:bCs/>
          <w:sz w:val="28"/>
          <w:szCs w:val="28"/>
        </w:rPr>
      </w:pPr>
    </w:p>
    <w:p w:rsidR="00D523F8" w:rsidRDefault="00D523F8" w:rsidP="00D523F8">
      <w:pPr>
        <w:autoSpaceDE w:val="0"/>
        <w:autoSpaceDN w:val="0"/>
        <w:adjustRightInd w:val="0"/>
        <w:ind w:firstLine="708"/>
        <w:jc w:val="both"/>
        <w:rPr>
          <w:rFonts w:ascii="Arial Narrow" w:hAnsi="Arial Narrow"/>
        </w:rPr>
      </w:pPr>
      <w:r w:rsidRPr="00172F68">
        <w:rPr>
          <w:rFonts w:ascii="Arial Narrow" w:hAnsi="Arial Narrow"/>
        </w:rPr>
        <w:t xml:space="preserve">Настоящим </w:t>
      </w:r>
      <w:r>
        <w:rPr>
          <w:rFonts w:ascii="Arial Narrow" w:hAnsi="Arial Narrow"/>
        </w:rPr>
        <w:t>Актом</w:t>
      </w:r>
      <w:r w:rsidRPr="00172F68">
        <w:rPr>
          <w:rFonts w:ascii="Arial Narrow" w:hAnsi="Arial Narrow"/>
        </w:rPr>
        <w:t xml:space="preserve"> </w:t>
      </w:r>
      <w:r w:rsidR="00E73E96">
        <w:rPr>
          <w:rFonts w:ascii="Arial Narrow" w:hAnsi="Arial Narrow"/>
        </w:rPr>
        <w:t>Публичное</w:t>
      </w:r>
      <w:r w:rsidRPr="00172F68">
        <w:rPr>
          <w:rFonts w:ascii="Arial Narrow" w:hAnsi="Arial Narrow"/>
        </w:rPr>
        <w:t xml:space="preserve"> акционерное общество междугородной и международной электрической связи «Ростелеком» (далее - Ростелеком)</w:t>
      </w:r>
      <w:r>
        <w:rPr>
          <w:rFonts w:ascii="Arial Narrow" w:hAnsi="Arial Narrow"/>
        </w:rPr>
        <w:t xml:space="preserve"> в лице ____________, действующего на основании ___________</w:t>
      </w:r>
      <w:r w:rsidR="00015898">
        <w:rPr>
          <w:rFonts w:ascii="Arial Narrow" w:hAnsi="Arial Narrow"/>
        </w:rPr>
        <w:t>_______</w:t>
      </w:r>
      <w:r>
        <w:rPr>
          <w:rFonts w:ascii="Arial Narrow" w:hAnsi="Arial Narrow"/>
        </w:rPr>
        <w:t xml:space="preserve">, и </w:t>
      </w:r>
      <w:r w:rsidR="00814163">
        <w:rPr>
          <w:rFonts w:ascii="Arial Narrow" w:hAnsi="Arial Narrow"/>
          <w:b/>
        </w:rPr>
        <w:t xml:space="preserve">Публичное акционерное общество «Башинформсвязь» </w:t>
      </w:r>
      <w:r>
        <w:rPr>
          <w:rFonts w:ascii="Arial Narrow" w:hAnsi="Arial Narrow"/>
        </w:rPr>
        <w:t>в лице __________, далее Общество, подтверждают</w:t>
      </w:r>
      <w:r w:rsidRPr="00172F68">
        <w:rPr>
          <w:rFonts w:ascii="Arial Narrow" w:hAnsi="Arial Narrow"/>
        </w:rPr>
        <w:t>, что</w:t>
      </w:r>
      <w:r>
        <w:rPr>
          <w:rFonts w:ascii="Arial Narrow" w:hAnsi="Arial Narrow"/>
        </w:rPr>
        <w:t>:</w:t>
      </w:r>
    </w:p>
    <w:p w:rsidR="00D523F8" w:rsidRDefault="00D523F8" w:rsidP="00D523F8">
      <w:pPr>
        <w:autoSpaceDE w:val="0"/>
        <w:autoSpaceDN w:val="0"/>
        <w:adjustRightInd w:val="0"/>
        <w:ind w:firstLine="708"/>
        <w:jc w:val="both"/>
        <w:rPr>
          <w:rFonts w:ascii="Arial Narrow" w:hAnsi="Arial Narrow"/>
        </w:rPr>
      </w:pPr>
    </w:p>
    <w:p w:rsidR="00D523F8" w:rsidRDefault="00D523F8" w:rsidP="00D523F8">
      <w:pPr>
        <w:autoSpaceDE w:val="0"/>
        <w:autoSpaceDN w:val="0"/>
        <w:adjustRightInd w:val="0"/>
        <w:ind w:firstLine="708"/>
        <w:jc w:val="both"/>
        <w:rPr>
          <w:rFonts w:ascii="Arial Narrow" w:hAnsi="Arial Narrow"/>
        </w:rPr>
      </w:pPr>
      <w:r>
        <w:rPr>
          <w:rFonts w:ascii="Arial Narrow" w:hAnsi="Arial Narrow"/>
        </w:rPr>
        <w:t xml:space="preserve">В </w:t>
      </w:r>
      <w:r w:rsidRPr="00172F68">
        <w:rPr>
          <w:rFonts w:ascii="Arial Narrow" w:hAnsi="Arial Narrow"/>
        </w:rPr>
        <w:t xml:space="preserve">соответствии с </w:t>
      </w:r>
      <w:r>
        <w:rPr>
          <w:rFonts w:ascii="Arial Narrow" w:hAnsi="Arial Narrow"/>
        </w:rPr>
        <w:t>Д</w:t>
      </w:r>
      <w:r w:rsidRPr="00172F68">
        <w:rPr>
          <w:rFonts w:ascii="Arial Narrow" w:hAnsi="Arial Narrow"/>
        </w:rPr>
        <w:t>оговором о</w:t>
      </w:r>
      <w:r>
        <w:rPr>
          <w:rFonts w:ascii="Arial Narrow" w:hAnsi="Arial Narrow"/>
        </w:rPr>
        <w:t>т_______________201__г. №______ (далее - Договор)</w:t>
      </w:r>
      <w:r w:rsidRPr="00172F68">
        <w:rPr>
          <w:rFonts w:ascii="Arial Narrow" w:hAnsi="Arial Narrow"/>
        </w:rPr>
        <w:t xml:space="preserve"> </w:t>
      </w:r>
      <w:r>
        <w:rPr>
          <w:rFonts w:ascii="Arial Narrow" w:hAnsi="Arial Narrow"/>
        </w:rPr>
        <w:t xml:space="preserve">Обществом предоставлены Ростелекому заверенные Обществом копии действующих договоров (с учетом всех приложений, дополнительных соглашений и иных документов, являющихся неотъемлемой частью договоров), заключенных _____________ до даты подписания настоящего Акта с третьими лицами, предметом которых являются услуги, указанные в п. 1.1. Договора: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289"/>
        <w:gridCol w:w="1567"/>
        <w:gridCol w:w="1090"/>
        <w:gridCol w:w="1567"/>
        <w:gridCol w:w="1045"/>
        <w:gridCol w:w="1050"/>
        <w:gridCol w:w="1537"/>
      </w:tblGrid>
      <w:tr w:rsidR="00D523F8" w:rsidRPr="00195189" w:rsidTr="00697FF7">
        <w:tc>
          <w:tcPr>
            <w:tcW w:w="42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w:t>
            </w:r>
          </w:p>
        </w:tc>
        <w:tc>
          <w:tcPr>
            <w:tcW w:w="1289"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Дата заключения договора</w:t>
            </w: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Наименование договора</w:t>
            </w:r>
          </w:p>
        </w:tc>
        <w:tc>
          <w:tcPr>
            <w:tcW w:w="109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Краткое описание предмета договора</w:t>
            </w: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Наименование контрагента по договору</w:t>
            </w:r>
          </w:p>
        </w:tc>
        <w:tc>
          <w:tcPr>
            <w:tcW w:w="104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Цена договора</w:t>
            </w:r>
          </w:p>
        </w:tc>
        <w:tc>
          <w:tcPr>
            <w:tcW w:w="105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Срок действия договора</w:t>
            </w:r>
          </w:p>
        </w:tc>
        <w:tc>
          <w:tcPr>
            <w:tcW w:w="153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r w:rsidRPr="009030E8">
              <w:rPr>
                <w:rFonts w:ascii="Arial Narrow" w:hAnsi="Arial Narrow"/>
                <w:sz w:val="22"/>
              </w:rPr>
              <w:t>Количество листов передаваемой Ростелеком копии договора</w:t>
            </w:r>
          </w:p>
        </w:tc>
      </w:tr>
      <w:tr w:rsidR="00D523F8" w:rsidRPr="00195189" w:rsidTr="00697FF7">
        <w:tc>
          <w:tcPr>
            <w:tcW w:w="42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289"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9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6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45"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050"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c>
          <w:tcPr>
            <w:tcW w:w="1537" w:type="dxa"/>
            <w:shd w:val="clear" w:color="auto" w:fill="auto"/>
            <w:vAlign w:val="center"/>
          </w:tcPr>
          <w:p w:rsidR="00D523F8" w:rsidRPr="009030E8" w:rsidRDefault="00D523F8" w:rsidP="00697FF7">
            <w:pPr>
              <w:autoSpaceDE w:val="0"/>
              <w:autoSpaceDN w:val="0"/>
              <w:adjustRightInd w:val="0"/>
              <w:jc w:val="center"/>
              <w:rPr>
                <w:rFonts w:ascii="Arial Narrow" w:hAnsi="Arial Narrow"/>
                <w:sz w:val="22"/>
              </w:rPr>
            </w:pPr>
          </w:p>
        </w:tc>
      </w:tr>
    </w:tbl>
    <w:p w:rsidR="00D523F8" w:rsidRDefault="00D523F8" w:rsidP="00D523F8">
      <w:pPr>
        <w:autoSpaceDE w:val="0"/>
        <w:autoSpaceDN w:val="0"/>
        <w:adjustRightInd w:val="0"/>
        <w:jc w:val="right"/>
        <w:rPr>
          <w:rFonts w:ascii="Arial Narrow" w:hAnsi="Arial Narrow"/>
        </w:rPr>
      </w:pPr>
    </w:p>
    <w:p w:rsidR="00D523F8" w:rsidRPr="00802301" w:rsidRDefault="00D523F8" w:rsidP="00D523F8">
      <w:pPr>
        <w:autoSpaceDE w:val="0"/>
        <w:autoSpaceDN w:val="0"/>
        <w:adjustRightInd w:val="0"/>
        <w:rPr>
          <w:rFonts w:ascii="Arial Narrow" w:hAnsi="Arial Narrow"/>
          <w:sz w:val="22"/>
        </w:rPr>
      </w:pPr>
    </w:p>
    <w:p w:rsidR="00D523F8" w:rsidRPr="00802301" w:rsidRDefault="00D523F8" w:rsidP="00D523F8">
      <w:pPr>
        <w:autoSpaceDE w:val="0"/>
        <w:autoSpaceDN w:val="0"/>
        <w:adjustRightInd w:val="0"/>
        <w:rPr>
          <w:rFonts w:ascii="Arial Narrow" w:hAnsi="Arial Narrow"/>
          <w:sz w:val="22"/>
        </w:rPr>
      </w:pPr>
    </w:p>
    <w:tbl>
      <w:tblPr>
        <w:tblW w:w="0" w:type="auto"/>
        <w:tblLook w:val="04A0" w:firstRow="1" w:lastRow="0" w:firstColumn="1" w:lastColumn="0" w:noHBand="0" w:noVBand="1"/>
      </w:tblPr>
      <w:tblGrid>
        <w:gridCol w:w="4781"/>
        <w:gridCol w:w="4790"/>
      </w:tblGrid>
      <w:tr w:rsidR="00D523F8" w:rsidRPr="009C11FC" w:rsidTr="00697FF7">
        <w:tc>
          <w:tcPr>
            <w:tcW w:w="4781" w:type="dxa"/>
            <w:shd w:val="clear" w:color="auto" w:fill="auto"/>
          </w:tcPr>
          <w:p w:rsidR="00D523F8" w:rsidRPr="009030E8" w:rsidRDefault="00D523F8" w:rsidP="00697FF7">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tc>
        <w:tc>
          <w:tcPr>
            <w:tcW w:w="4790" w:type="dxa"/>
            <w:shd w:val="clear" w:color="auto" w:fill="auto"/>
          </w:tcPr>
          <w:p w:rsidR="00D523F8" w:rsidRPr="009030E8" w:rsidRDefault="00D523F8" w:rsidP="00697FF7">
            <w:pPr>
              <w:spacing w:before="120"/>
              <w:rPr>
                <w:rFonts w:ascii="Arial Narrow" w:hAnsi="Arial Narrow"/>
                <w:b/>
                <w:iCs/>
              </w:rPr>
            </w:pPr>
            <w:r w:rsidRPr="009030E8">
              <w:rPr>
                <w:rFonts w:ascii="Arial Narrow" w:hAnsi="Arial Narrow"/>
                <w:b/>
                <w:iCs/>
              </w:rPr>
              <w:t>От имени Ростелеком:</w:t>
            </w:r>
          </w:p>
          <w:p w:rsidR="00D523F8" w:rsidRPr="009030E8" w:rsidRDefault="00D523F8" w:rsidP="00697FF7">
            <w:pPr>
              <w:widowControl w:val="0"/>
              <w:autoSpaceDE w:val="0"/>
              <w:autoSpaceDN w:val="0"/>
              <w:adjustRightInd w:val="0"/>
              <w:spacing w:line="360" w:lineRule="auto"/>
              <w:rPr>
                <w:rFonts w:ascii="Arial Narrow" w:hAnsi="Arial Narrow"/>
                <w:b/>
                <w:bCs/>
              </w:rPr>
            </w:pPr>
          </w:p>
        </w:tc>
      </w:tr>
    </w:tbl>
    <w:p w:rsidR="00863E42" w:rsidRPr="00863E42" w:rsidRDefault="00D523F8" w:rsidP="00863E42">
      <w:pPr>
        <w:jc w:val="right"/>
        <w:rPr>
          <w:rFonts w:ascii="Arial Narrow" w:hAnsi="Arial Narrow"/>
        </w:rPr>
      </w:pPr>
      <w:r>
        <w:br w:type="page"/>
      </w:r>
      <w:r w:rsidR="00863E42" w:rsidRPr="00863E42">
        <w:rPr>
          <w:rFonts w:ascii="Arial Narrow" w:hAnsi="Arial Narrow"/>
        </w:rPr>
        <w:t xml:space="preserve">  Приложение № 6.1</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863E42" w:rsidRPr="00863E42" w:rsidRDefault="00863E42" w:rsidP="00863E42">
      <w:pPr>
        <w:autoSpaceDE w:val="0"/>
        <w:autoSpaceDN w:val="0"/>
        <w:adjustRightInd w:val="0"/>
        <w:jc w:val="right"/>
        <w:rPr>
          <w:rFonts w:ascii="Arial Narrow" w:hAnsi="Arial Narrow"/>
        </w:rPr>
      </w:pPr>
      <w:r w:rsidRPr="00863E42">
        <w:rPr>
          <w:rFonts w:ascii="Arial Narrow" w:hAnsi="Arial Narrow"/>
        </w:rPr>
        <w:t>.</w:t>
      </w:r>
    </w:p>
    <w:p w:rsidR="00863E42" w:rsidRPr="00863E42" w:rsidRDefault="00863E42" w:rsidP="00863E42">
      <w:pPr>
        <w:spacing w:after="120"/>
        <w:ind w:right="425"/>
        <w:jc w:val="center"/>
        <w:rPr>
          <w:rFonts w:ascii="Arial Narrow" w:hAnsi="Arial Narrow"/>
          <w:b/>
          <w:sz w:val="28"/>
          <w:szCs w:val="28"/>
        </w:rPr>
      </w:pPr>
    </w:p>
    <w:p w:rsidR="00515C53" w:rsidRPr="000B7F20" w:rsidRDefault="00515C53" w:rsidP="00515C53">
      <w:pPr>
        <w:spacing w:after="120" w:line="276" w:lineRule="auto"/>
        <w:ind w:right="425"/>
        <w:jc w:val="center"/>
        <w:rPr>
          <w:rFonts w:ascii="Arial Narrow" w:hAnsi="Arial Narrow"/>
          <w:b/>
        </w:rPr>
      </w:pPr>
      <w:r w:rsidRPr="000B7F20">
        <w:rPr>
          <w:rFonts w:ascii="Arial Narrow" w:hAnsi="Arial Narrow"/>
          <w:b/>
        </w:rPr>
        <w:t>Условия выполнения Ростелеком деятельности, предусмотренной Договором</w:t>
      </w:r>
      <w:r w:rsidRPr="000B7F20" w:rsidDel="00BE5BDE">
        <w:rPr>
          <w:rFonts w:ascii="Arial Narrow" w:hAnsi="Arial Narrow"/>
          <w:b/>
        </w:rPr>
        <w:t xml:space="preserve"> </w:t>
      </w:r>
      <w:r w:rsidRPr="000B7F20">
        <w:rPr>
          <w:rFonts w:ascii="Arial Narrow" w:hAnsi="Arial Narrow"/>
          <w:b/>
        </w:rPr>
        <w:t xml:space="preserve">Раздел </w:t>
      </w:r>
      <w:del w:id="1" w:author="Лукинова Оксана Викторовна" w:date="2017-09-22T11:46:00Z">
        <w:r w:rsidRPr="000B7F20" w:rsidDel="00C54819">
          <w:rPr>
            <w:rFonts w:ascii="Arial Narrow" w:hAnsi="Arial Narrow"/>
            <w:b/>
          </w:rPr>
          <w:delText xml:space="preserve"> </w:delText>
        </w:r>
      </w:del>
      <w:r w:rsidRPr="000B7F20">
        <w:rPr>
          <w:rFonts w:ascii="Arial Narrow" w:hAnsi="Arial Narrow"/>
          <w:b/>
        </w:rPr>
        <w:t>«Казначейство»</w:t>
      </w:r>
    </w:p>
    <w:p w:rsidR="00515C53" w:rsidRPr="000B7F20" w:rsidRDefault="00515C53" w:rsidP="00515C53">
      <w:pPr>
        <w:spacing w:after="120" w:line="276" w:lineRule="auto"/>
        <w:ind w:right="425"/>
        <w:jc w:val="center"/>
        <w:rPr>
          <w:rFonts w:ascii="Arial Narrow" w:hAnsi="Arial Narrow"/>
          <w:b/>
        </w:rPr>
      </w:pPr>
    </w:p>
    <w:p w:rsidR="00515C53" w:rsidRPr="0057646C" w:rsidRDefault="00515C53" w:rsidP="00515C53">
      <w:pPr>
        <w:numPr>
          <w:ilvl w:val="0"/>
          <w:numId w:val="18"/>
        </w:numPr>
        <w:spacing w:after="200" w:line="276" w:lineRule="auto"/>
        <w:contextualSpacing/>
        <w:jc w:val="both"/>
        <w:rPr>
          <w:rFonts w:ascii="Arial Narrow" w:hAnsi="Arial Narrow"/>
        </w:rPr>
      </w:pPr>
      <w:r w:rsidRPr="0057646C">
        <w:rPr>
          <w:rFonts w:ascii="Arial Narrow" w:hAnsi="Arial Narrow"/>
        </w:rPr>
        <w:t xml:space="preserve">ПОРЯДОК ОКАЗАНИЯ УСЛУГ </w:t>
      </w:r>
    </w:p>
    <w:p w:rsidR="00515C53" w:rsidRPr="000B7F20" w:rsidRDefault="00515C53" w:rsidP="00515C53">
      <w:pPr>
        <w:spacing w:line="276" w:lineRule="auto"/>
        <w:ind w:left="786"/>
        <w:contextualSpacing/>
        <w:jc w:val="both"/>
        <w:rPr>
          <w:rFonts w:ascii="Arial Narrow" w:hAnsi="Arial Narrow"/>
        </w:rPr>
      </w:pPr>
    </w:p>
    <w:p w:rsidR="00515C53" w:rsidRPr="0057646C" w:rsidRDefault="00515C53" w:rsidP="00515C53">
      <w:pPr>
        <w:numPr>
          <w:ilvl w:val="1"/>
          <w:numId w:val="18"/>
        </w:numPr>
        <w:tabs>
          <w:tab w:val="left" w:pos="851"/>
        </w:tabs>
        <w:spacing w:after="200" w:line="276" w:lineRule="auto"/>
        <w:ind w:right="281"/>
        <w:contextualSpacing/>
        <w:jc w:val="both"/>
        <w:rPr>
          <w:rFonts w:ascii="Arial Narrow" w:hAnsi="Arial Narrow"/>
        </w:rPr>
      </w:pPr>
      <w:r w:rsidRPr="0057646C">
        <w:rPr>
          <w:rFonts w:ascii="Arial Narrow" w:hAnsi="Arial Narrow"/>
        </w:rPr>
        <w:t>Деятельность Ростелекома в рамках данного раздела направлена на обеспечение</w:t>
      </w:r>
      <w:r w:rsidRPr="0057646C" w:rsidDel="003B7805">
        <w:rPr>
          <w:rFonts w:ascii="Arial Narrow" w:hAnsi="Arial Narrow"/>
        </w:rPr>
        <w:t xml:space="preserve"> </w:t>
      </w:r>
      <w:del w:id="2" w:author="Лукинова Оксана Викторовна" w:date="2017-09-22T11:46:00Z">
        <w:r w:rsidRPr="0057646C" w:rsidDel="00C54819">
          <w:rPr>
            <w:rFonts w:ascii="Arial Narrow" w:hAnsi="Arial Narrow"/>
          </w:rPr>
          <w:delText xml:space="preserve"> </w:delText>
        </w:r>
      </w:del>
      <w:r w:rsidRPr="0057646C">
        <w:rPr>
          <w:rFonts w:ascii="Arial Narrow" w:hAnsi="Arial Narrow"/>
        </w:rPr>
        <w:t>управления денежными средствами Общества, при этом Общество самостоятельно совершает юридически значимые действия, реализуя свои права и обязанности в качестве налогоплательщика, налогового агента, права и обязанности экономического субъекта в связи с реализацией норм действующего налогового законодательства Российской Федерации и законодательства Российской Федерации о бухгалтерском учете. Общество также самостоятельно уплачивает налоги и сборы, установленные действующим законодательством.</w:t>
      </w:r>
    </w:p>
    <w:p w:rsidR="00515C53" w:rsidRPr="0057646C" w:rsidRDefault="00515C53" w:rsidP="00515C53">
      <w:pPr>
        <w:numPr>
          <w:ilvl w:val="1"/>
          <w:numId w:val="18"/>
        </w:numPr>
        <w:tabs>
          <w:tab w:val="left" w:pos="851"/>
        </w:tabs>
        <w:spacing w:after="200" w:line="276" w:lineRule="auto"/>
        <w:ind w:right="281"/>
        <w:contextualSpacing/>
        <w:jc w:val="both"/>
        <w:rPr>
          <w:rFonts w:ascii="Arial Narrow" w:hAnsi="Arial Narrow"/>
        </w:rPr>
      </w:pPr>
      <w:r w:rsidRPr="0057646C">
        <w:rPr>
          <w:rFonts w:ascii="Arial Narrow" w:hAnsi="Arial Narrow"/>
        </w:rPr>
        <w:t>Для выполнения п. 1.1, Общество выдает сотрудникам Ростелекома доверенности, предоставляющие полномочия, необходимые для оказания Услуг.</w:t>
      </w:r>
    </w:p>
    <w:p w:rsidR="00515C53" w:rsidRPr="0057646C" w:rsidRDefault="00515C53" w:rsidP="00515C53">
      <w:pPr>
        <w:tabs>
          <w:tab w:val="left" w:pos="709"/>
          <w:tab w:val="left" w:pos="851"/>
        </w:tabs>
        <w:spacing w:after="200" w:line="276" w:lineRule="auto"/>
        <w:ind w:left="792" w:right="281"/>
        <w:contextualSpacing/>
        <w:jc w:val="both"/>
        <w:rPr>
          <w:rFonts w:ascii="Arial Narrow" w:hAnsi="Arial Narrow"/>
        </w:rPr>
      </w:pPr>
    </w:p>
    <w:p w:rsidR="00515C53" w:rsidRPr="0057646C" w:rsidRDefault="00515C53" w:rsidP="00515C53">
      <w:pPr>
        <w:numPr>
          <w:ilvl w:val="0"/>
          <w:numId w:val="18"/>
        </w:numPr>
        <w:spacing w:after="200" w:line="276" w:lineRule="auto"/>
        <w:contextualSpacing/>
        <w:jc w:val="both"/>
        <w:rPr>
          <w:rFonts w:ascii="Arial Narrow" w:hAnsi="Arial Narrow"/>
        </w:rPr>
      </w:pPr>
      <w:r w:rsidRPr="0057646C">
        <w:rPr>
          <w:rFonts w:ascii="Arial Narrow" w:hAnsi="Arial Narrow"/>
        </w:rPr>
        <w:t>ПРАВА И ОБЯЗАННОСТИ РОСТЕЛЕКОМА</w:t>
      </w:r>
    </w:p>
    <w:p w:rsidR="00515C53" w:rsidRPr="0057646C" w:rsidRDefault="00515C53" w:rsidP="00515C53">
      <w:pPr>
        <w:spacing w:after="120" w:line="276" w:lineRule="auto"/>
        <w:ind w:left="720" w:right="425"/>
        <w:jc w:val="both"/>
        <w:rPr>
          <w:rFonts w:ascii="Arial Narrow" w:hAnsi="Arial Narrow"/>
        </w:rPr>
      </w:pPr>
    </w:p>
    <w:p w:rsidR="00515C53" w:rsidRPr="0057646C" w:rsidRDefault="00515C53" w:rsidP="00515C53">
      <w:pPr>
        <w:numPr>
          <w:ilvl w:val="1"/>
          <w:numId w:val="18"/>
        </w:numPr>
        <w:spacing w:after="120" w:line="276" w:lineRule="auto"/>
        <w:ind w:right="425"/>
        <w:jc w:val="both"/>
        <w:rPr>
          <w:rFonts w:ascii="Arial Narrow" w:hAnsi="Arial Narrow"/>
        </w:rPr>
      </w:pPr>
      <w:r w:rsidRPr="0057646C">
        <w:rPr>
          <w:rFonts w:ascii="Arial Narrow" w:hAnsi="Arial Narrow"/>
        </w:rPr>
        <w:t>Ростелеком обязуется:</w:t>
      </w:r>
    </w:p>
    <w:p w:rsidR="00515C53" w:rsidRPr="0057646C" w:rsidRDefault="00515C53" w:rsidP="00515C53">
      <w:pPr>
        <w:numPr>
          <w:ilvl w:val="2"/>
          <w:numId w:val="18"/>
        </w:numPr>
        <w:spacing w:after="120" w:line="276" w:lineRule="auto"/>
        <w:ind w:right="425"/>
        <w:contextualSpacing/>
        <w:jc w:val="both"/>
        <w:rPr>
          <w:rFonts w:ascii="Arial Narrow" w:hAnsi="Arial Narrow"/>
        </w:rPr>
      </w:pPr>
      <w:r w:rsidRPr="0057646C">
        <w:rPr>
          <w:rFonts w:ascii="Arial Narrow" w:hAnsi="Arial Narrow"/>
        </w:rPr>
        <w:t>В рамках указанного раздела осуществлять в пользу Общества</w:t>
      </w:r>
      <w:r>
        <w:rPr>
          <w:rFonts w:ascii="Arial Narrow" w:hAnsi="Arial Narrow"/>
        </w:rPr>
        <w:t xml:space="preserve"> </w:t>
      </w:r>
      <w:r w:rsidRPr="0057646C">
        <w:rPr>
          <w:rFonts w:ascii="Arial Narrow" w:hAnsi="Arial Narrow"/>
        </w:rPr>
        <w:t>организацию взаимодействия с банками и представлять интересы Общества перед банками по следующим вопросам:</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Открытие / переоформление / закрытие расчетных, валютных и специальных банковских счетов, сопровождение договоров на расчетно-кассовое обслуживание, уведомление заинтересованных подразделений об открытии/перерегистрации/закрытии расчетных счетов.</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Организация дистанционного банковского обслуживания, сопровождение договоров, поддержка систем дистанционного банковского обслуживания в актуальном состоянии (замена электронно-цифровой подписи, инициирование обновления программного обеспечения).</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Заключение договоров на инкассацию, прием и зачисление денежной наличности. договоров на доставку, размен денежной наличности, сопровождение договоров.</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Заключение договоров централизованного зарплатного проекта, сопровождение.</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Выпуск и обслуживание корпоративных карт для представительских расходов</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Заключение соглашения с обслуживающим банком о порядке предоставления дубликатов платежных поручений, сопровождение.</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Инициирование оформления доверенностей и иных документов, необходимых для организации расчетно-кассового обслуживания и переоформления расчетных счетов/внесения изменений в документы, предъявленные к расчетному счету.</w:t>
      </w: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 xml:space="preserve"> Сопровождать расчетно-кассовое обслуживание:</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 xml:space="preserve"> Осуществление рублевых платежей, в том числе по расчетам с персоналом.</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 xml:space="preserve"> Выверка банковских выписок по расходным счетам.</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 xml:space="preserve"> Внесение данных об оборотах и остатках по расчетным счетам Общества в систему финансового планирования ПАО Ростелеком (модуль «Счета в банках»)</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 xml:space="preserve"> Предоставление электронных копий платежных поручений / организация предоставления дубликатов платежных поручений расчетными банками.</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 xml:space="preserve"> Осуществление валютных платежей, в том числе осуществление валютного контроля, согласование договоров, подлежащих валютному контролю, открытие паспортов сделок в исполняющих банках.</w:t>
      </w:r>
    </w:p>
    <w:p w:rsidR="00515C53" w:rsidRPr="0057646C" w:rsidRDefault="00515C53" w:rsidP="00515C53">
      <w:pPr>
        <w:spacing w:after="200" w:line="276" w:lineRule="auto"/>
        <w:ind w:left="1146" w:right="425"/>
        <w:contextualSpacing/>
        <w:jc w:val="both"/>
        <w:rPr>
          <w:rFonts w:ascii="Arial Narrow" w:hAnsi="Arial Narrow"/>
        </w:rPr>
      </w:pP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Предоставлять отчеты:</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Формирование по запросу автоматизированных отчетов из учетной системы.</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Формирование по запросу автоматизированных отчетов из системы финансового планирования ПАО Ростелеком (модуль «Счета в банках»).</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Представление информации по запросам третьих лиц.</w:t>
      </w:r>
    </w:p>
    <w:p w:rsidR="00515C53" w:rsidRPr="0057646C" w:rsidRDefault="00515C53" w:rsidP="00515C53">
      <w:pPr>
        <w:spacing w:after="200" w:line="276" w:lineRule="auto"/>
        <w:ind w:left="1146" w:right="425"/>
        <w:contextualSpacing/>
        <w:jc w:val="both"/>
        <w:rPr>
          <w:rFonts w:ascii="Arial Narrow" w:hAnsi="Arial Narrow"/>
        </w:rPr>
      </w:pP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Осуществлять управление финансами:</w:t>
      </w:r>
    </w:p>
    <w:p w:rsidR="00515C53" w:rsidRPr="0057646C" w:rsidRDefault="00515C53" w:rsidP="00515C53">
      <w:pPr>
        <w:numPr>
          <w:ilvl w:val="3"/>
          <w:numId w:val="18"/>
        </w:numPr>
        <w:spacing w:after="200" w:line="276" w:lineRule="auto"/>
        <w:ind w:left="1723" w:right="425" w:hanging="646"/>
        <w:contextualSpacing/>
        <w:jc w:val="both"/>
        <w:rPr>
          <w:rFonts w:ascii="Arial Narrow" w:hAnsi="Arial Narrow"/>
        </w:rPr>
      </w:pPr>
      <w:r w:rsidRPr="0057646C">
        <w:rPr>
          <w:rFonts w:ascii="Arial Narrow" w:hAnsi="Arial Narrow"/>
        </w:rPr>
        <w:t>Краткосрочное управление ликвидностью:</w:t>
      </w:r>
    </w:p>
    <w:p w:rsidR="00515C53" w:rsidRPr="0057646C" w:rsidRDefault="00515C53" w:rsidP="00515C53">
      <w:pPr>
        <w:tabs>
          <w:tab w:val="left" w:pos="2977"/>
          <w:tab w:val="left" w:pos="3686"/>
        </w:tabs>
        <w:spacing w:line="276" w:lineRule="auto"/>
        <w:ind w:left="1701" w:right="425" w:hanging="261"/>
        <w:jc w:val="both"/>
        <w:rPr>
          <w:rFonts w:ascii="Arial Narrow" w:hAnsi="Arial Narrow"/>
        </w:rPr>
      </w:pPr>
      <w:r w:rsidRPr="0057646C">
        <w:rPr>
          <w:rFonts w:ascii="Arial Narrow" w:hAnsi="Arial Narrow"/>
        </w:rPr>
        <w:t>-Формирование прогноза ликвидности в учетной системе.</w:t>
      </w:r>
    </w:p>
    <w:p w:rsidR="00515C53" w:rsidRPr="0057646C" w:rsidRDefault="00515C53" w:rsidP="00515C53">
      <w:pPr>
        <w:tabs>
          <w:tab w:val="left" w:pos="2977"/>
          <w:tab w:val="left" w:pos="3686"/>
        </w:tabs>
        <w:spacing w:line="276" w:lineRule="auto"/>
        <w:ind w:left="1701" w:right="425" w:hanging="261"/>
        <w:jc w:val="both"/>
        <w:rPr>
          <w:rFonts w:ascii="Arial Narrow" w:hAnsi="Arial Narrow"/>
        </w:rPr>
      </w:pPr>
      <w:r w:rsidRPr="0057646C">
        <w:rPr>
          <w:rFonts w:ascii="Arial Narrow" w:hAnsi="Arial Narrow"/>
        </w:rPr>
        <w:t>-Финансирование кассовых разрывов в соответствии с прогнозом ликвидности.</w:t>
      </w:r>
    </w:p>
    <w:p w:rsidR="00515C53" w:rsidRPr="0057646C" w:rsidRDefault="00515C53" w:rsidP="00515C53">
      <w:pPr>
        <w:tabs>
          <w:tab w:val="left" w:pos="2977"/>
          <w:tab w:val="left" w:pos="3686"/>
        </w:tabs>
        <w:spacing w:line="276" w:lineRule="auto"/>
        <w:ind w:left="1701" w:right="425" w:hanging="261"/>
        <w:jc w:val="both"/>
        <w:rPr>
          <w:rFonts w:ascii="Arial Narrow" w:hAnsi="Arial Narrow"/>
        </w:rPr>
      </w:pPr>
      <w:r w:rsidRPr="0057646C">
        <w:rPr>
          <w:rFonts w:ascii="Arial Narrow" w:hAnsi="Arial Narrow"/>
        </w:rPr>
        <w:t>-Размещение свободных денежных средств по лучшим рыночным ставкам.</w:t>
      </w:r>
    </w:p>
    <w:p w:rsidR="00515C53" w:rsidRPr="0057646C" w:rsidRDefault="00515C53" w:rsidP="00515C53">
      <w:pPr>
        <w:numPr>
          <w:ilvl w:val="3"/>
          <w:numId w:val="18"/>
        </w:numPr>
        <w:spacing w:after="200" w:line="276" w:lineRule="auto"/>
        <w:ind w:right="425"/>
        <w:contextualSpacing/>
        <w:jc w:val="both"/>
        <w:rPr>
          <w:rFonts w:ascii="Arial Narrow" w:hAnsi="Arial Narrow"/>
        </w:rPr>
      </w:pPr>
      <w:r w:rsidRPr="0057646C">
        <w:rPr>
          <w:rFonts w:ascii="Arial Narrow" w:hAnsi="Arial Narrow"/>
        </w:rPr>
        <w:t>Контроль соответствия сроков платежей условиям договора.</w:t>
      </w:r>
    </w:p>
    <w:p w:rsidR="00515C53" w:rsidRPr="00DE4578" w:rsidRDefault="00515C53" w:rsidP="00515C53">
      <w:pPr>
        <w:pStyle w:val="af9"/>
        <w:numPr>
          <w:ilvl w:val="2"/>
          <w:numId w:val="18"/>
        </w:numPr>
        <w:spacing w:after="200" w:line="276" w:lineRule="auto"/>
        <w:ind w:right="425"/>
        <w:jc w:val="both"/>
        <w:rPr>
          <w:rFonts w:ascii="Arial Narrow" w:hAnsi="Arial Narrow"/>
        </w:rPr>
      </w:pPr>
      <w:r w:rsidRPr="00DE4578">
        <w:rPr>
          <w:rFonts w:ascii="Arial Narrow" w:hAnsi="Arial Narrow"/>
        </w:rPr>
        <w:t xml:space="preserve">Оформлять банковские гарантии в качестве обеспечения исполнения договоров (в </w:t>
      </w:r>
      <w:proofErr w:type="spellStart"/>
      <w:r w:rsidRPr="00DE4578">
        <w:rPr>
          <w:rFonts w:ascii="Arial Narrow" w:hAnsi="Arial Narrow"/>
        </w:rPr>
        <w:t>т.ч</w:t>
      </w:r>
      <w:proofErr w:type="spellEnd"/>
      <w:r w:rsidRPr="00DE4578">
        <w:rPr>
          <w:rFonts w:ascii="Arial Narrow" w:hAnsi="Arial Narrow"/>
        </w:rPr>
        <w:t>. договоров, заключаемых с единственным поставщиком) и обеспечения заявок на участие в конкурсах, аукционах и иных формах закупки.</w:t>
      </w:r>
    </w:p>
    <w:p w:rsidR="00515C53" w:rsidRDefault="00515C53" w:rsidP="00515C53">
      <w:pPr>
        <w:numPr>
          <w:ilvl w:val="1"/>
          <w:numId w:val="18"/>
        </w:numPr>
        <w:tabs>
          <w:tab w:val="left" w:pos="1200"/>
        </w:tabs>
        <w:spacing w:after="200" w:line="276" w:lineRule="auto"/>
        <w:jc w:val="both"/>
        <w:rPr>
          <w:rFonts w:ascii="Arial Narrow" w:hAnsi="Arial Narrow"/>
        </w:rPr>
      </w:pPr>
      <w:r w:rsidRPr="0057646C">
        <w:rPr>
          <w:rFonts w:ascii="Arial Narrow" w:hAnsi="Arial Narrow"/>
        </w:rPr>
        <w:t xml:space="preserve">Ростелеком </w:t>
      </w:r>
      <w:r>
        <w:rPr>
          <w:rFonts w:ascii="Arial Narrow" w:hAnsi="Arial Narrow"/>
        </w:rPr>
        <w:t>вправе:</w:t>
      </w:r>
    </w:p>
    <w:p w:rsidR="00515C53" w:rsidRPr="00C54819" w:rsidRDefault="00515C53" w:rsidP="00515C53">
      <w:pPr>
        <w:tabs>
          <w:tab w:val="left" w:pos="1200"/>
        </w:tabs>
        <w:spacing w:after="200" w:line="276" w:lineRule="auto"/>
        <w:ind w:left="792"/>
        <w:jc w:val="both"/>
        <w:rPr>
          <w:rFonts w:ascii="Arial Narrow" w:hAnsi="Arial Narrow"/>
        </w:rPr>
      </w:pPr>
      <w:r>
        <w:rPr>
          <w:rFonts w:ascii="Arial Narrow" w:hAnsi="Arial Narrow"/>
        </w:rPr>
        <w:t xml:space="preserve">2.2.1 </w:t>
      </w:r>
      <w:r w:rsidRPr="0057646C">
        <w:rPr>
          <w:rFonts w:ascii="Arial Narrow" w:hAnsi="Arial Narrow"/>
        </w:rPr>
        <w:t>Требовать от Общества предоставления</w:t>
      </w:r>
      <w:r>
        <w:rPr>
          <w:rFonts w:ascii="Arial Narrow" w:hAnsi="Arial Narrow"/>
        </w:rPr>
        <w:t xml:space="preserve"> документов и</w:t>
      </w:r>
      <w:r w:rsidRPr="0057646C">
        <w:rPr>
          <w:rFonts w:ascii="Arial Narrow" w:hAnsi="Arial Narrow"/>
        </w:rPr>
        <w:t xml:space="preserve"> информации, необходимых Ростелекому для выполнения своих обязанностей, в сроки, предусмотренные соответствующими регламентами Ростелекома.</w:t>
      </w:r>
    </w:p>
    <w:p w:rsidR="00515C53" w:rsidRPr="00C54819" w:rsidRDefault="00515C53" w:rsidP="00515C53">
      <w:pPr>
        <w:tabs>
          <w:tab w:val="left" w:pos="1200"/>
        </w:tabs>
        <w:spacing w:after="200" w:line="276" w:lineRule="auto"/>
        <w:ind w:left="720"/>
        <w:jc w:val="both"/>
        <w:rPr>
          <w:rFonts w:ascii="Arial Narrow" w:hAnsi="Arial Narrow"/>
        </w:rPr>
      </w:pPr>
    </w:p>
    <w:p w:rsidR="00515C53" w:rsidRPr="0057646C" w:rsidRDefault="00515C53" w:rsidP="00515C53">
      <w:pPr>
        <w:numPr>
          <w:ilvl w:val="0"/>
          <w:numId w:val="18"/>
        </w:numPr>
        <w:spacing w:after="200" w:line="276" w:lineRule="auto"/>
        <w:contextualSpacing/>
        <w:jc w:val="both"/>
        <w:rPr>
          <w:rFonts w:ascii="Arial Narrow" w:hAnsi="Arial Narrow"/>
        </w:rPr>
      </w:pPr>
      <w:r w:rsidRPr="0057646C">
        <w:rPr>
          <w:rFonts w:ascii="Arial Narrow" w:hAnsi="Arial Narrow"/>
        </w:rPr>
        <w:t>ПРАВА И ОБЯЗАННОСТИ ОБЩЕСТВА</w:t>
      </w:r>
    </w:p>
    <w:p w:rsidR="00515C53" w:rsidRPr="0057646C" w:rsidRDefault="00515C53" w:rsidP="00515C53">
      <w:pPr>
        <w:spacing w:line="276" w:lineRule="auto"/>
        <w:ind w:left="465"/>
        <w:contextualSpacing/>
        <w:jc w:val="both"/>
        <w:rPr>
          <w:rFonts w:ascii="Arial Narrow" w:hAnsi="Arial Narrow"/>
          <w:b/>
        </w:rPr>
      </w:pPr>
    </w:p>
    <w:p w:rsidR="00515C53" w:rsidRPr="00C54819" w:rsidRDefault="00515C53" w:rsidP="00515C53">
      <w:pPr>
        <w:numPr>
          <w:ilvl w:val="1"/>
          <w:numId w:val="18"/>
        </w:numPr>
        <w:tabs>
          <w:tab w:val="left" w:pos="1200"/>
        </w:tabs>
        <w:spacing w:after="200" w:line="276" w:lineRule="auto"/>
        <w:jc w:val="both"/>
        <w:rPr>
          <w:rFonts w:ascii="Arial Narrow" w:hAnsi="Arial Narrow"/>
        </w:rPr>
      </w:pPr>
      <w:r w:rsidRPr="0057646C">
        <w:rPr>
          <w:rFonts w:ascii="Arial Narrow" w:hAnsi="Arial Narrow"/>
        </w:rPr>
        <w:t>Общество обязуется:</w:t>
      </w: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Нести все затраты, необходимые в целях осуществления деятельности по направлениям, перечисленным в настоящем разделе.</w:t>
      </w: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Своевременно предоставлять Ростелекому документы, необходимую информацию для выполнения Ростелекомом обязанностей, предусмотренных настоящим разделом.</w:t>
      </w:r>
    </w:p>
    <w:p w:rsidR="00515C53" w:rsidRPr="0057646C" w:rsidRDefault="00515C53" w:rsidP="00515C53">
      <w:pPr>
        <w:numPr>
          <w:ilvl w:val="2"/>
          <w:numId w:val="18"/>
        </w:numPr>
        <w:spacing w:after="200" w:line="276" w:lineRule="auto"/>
        <w:ind w:right="425"/>
        <w:contextualSpacing/>
        <w:jc w:val="both"/>
        <w:rPr>
          <w:rFonts w:ascii="Arial Narrow" w:hAnsi="Arial Narrow"/>
        </w:rPr>
      </w:pPr>
      <w:r w:rsidRPr="0057646C">
        <w:rPr>
          <w:rFonts w:ascii="Arial Narrow" w:hAnsi="Arial Narrow"/>
        </w:rPr>
        <w:t>При необходимости выдать уполномоченным представителям Ростелекома   доверенность(и) для надлежащего исполнения обязательств по настоящему Договору.</w:t>
      </w:r>
    </w:p>
    <w:p w:rsidR="00515C53" w:rsidRPr="0057646C" w:rsidRDefault="00515C53" w:rsidP="00515C53">
      <w:pPr>
        <w:spacing w:line="276" w:lineRule="auto"/>
        <w:ind w:left="1224" w:right="425"/>
        <w:contextualSpacing/>
        <w:jc w:val="both"/>
        <w:rPr>
          <w:rFonts w:ascii="Arial Narrow" w:hAnsi="Arial Narrow"/>
        </w:rPr>
      </w:pPr>
    </w:p>
    <w:p w:rsidR="00515C53" w:rsidRPr="00C54819" w:rsidRDefault="00515C53" w:rsidP="00515C53">
      <w:pPr>
        <w:numPr>
          <w:ilvl w:val="1"/>
          <w:numId w:val="18"/>
        </w:numPr>
        <w:tabs>
          <w:tab w:val="left" w:pos="1200"/>
        </w:tabs>
        <w:spacing w:after="200" w:line="276" w:lineRule="auto"/>
        <w:jc w:val="both"/>
        <w:rPr>
          <w:rFonts w:ascii="Arial Narrow" w:hAnsi="Arial Narrow"/>
        </w:rPr>
      </w:pPr>
      <w:r w:rsidRPr="0057646C">
        <w:rPr>
          <w:rFonts w:ascii="Arial Narrow" w:hAnsi="Arial Narrow"/>
        </w:rPr>
        <w:t>Общество вправе:</w:t>
      </w:r>
    </w:p>
    <w:p w:rsidR="00515C53" w:rsidRPr="0057646C" w:rsidRDefault="00515C53" w:rsidP="00515C53">
      <w:pPr>
        <w:numPr>
          <w:ilvl w:val="2"/>
          <w:numId w:val="18"/>
        </w:numPr>
        <w:spacing w:after="200" w:line="276" w:lineRule="auto"/>
        <w:ind w:right="425"/>
        <w:jc w:val="both"/>
        <w:rPr>
          <w:rFonts w:ascii="Arial Narrow" w:hAnsi="Arial Narrow"/>
        </w:rPr>
      </w:pPr>
      <w:r w:rsidRPr="0057646C">
        <w:rPr>
          <w:rFonts w:ascii="Arial Narrow" w:hAnsi="Arial Narrow"/>
        </w:rPr>
        <w:t>Требовать от Ростелекома выполнения обязательств по данному разделу</w:t>
      </w:r>
    </w:p>
    <w:p w:rsidR="00515C53" w:rsidRPr="0057646C" w:rsidRDefault="00515C53" w:rsidP="00515C53">
      <w:pPr>
        <w:spacing w:line="276" w:lineRule="auto"/>
        <w:ind w:left="1224" w:right="425"/>
        <w:jc w:val="both"/>
        <w:rPr>
          <w:rFonts w:ascii="Arial Narrow" w:hAnsi="Arial Narrow"/>
        </w:rPr>
      </w:pPr>
    </w:p>
    <w:p w:rsidR="00515C53" w:rsidRPr="0057646C" w:rsidRDefault="00515C53" w:rsidP="00515C53">
      <w:pPr>
        <w:spacing w:line="276" w:lineRule="auto"/>
        <w:ind w:left="1224" w:right="425"/>
        <w:jc w:val="both"/>
        <w:rPr>
          <w:rFonts w:ascii="Arial Narrow" w:hAnsi="Arial Narrow"/>
        </w:rPr>
      </w:pPr>
    </w:p>
    <w:p w:rsidR="00515C53" w:rsidRPr="0057646C" w:rsidRDefault="00515C53" w:rsidP="00515C53">
      <w:pPr>
        <w:spacing w:line="276" w:lineRule="auto"/>
        <w:ind w:left="1224" w:right="425"/>
        <w:jc w:val="both"/>
        <w:rPr>
          <w:rFonts w:ascii="Arial Narrow" w:hAnsi="Arial Narrow"/>
        </w:rPr>
      </w:pPr>
    </w:p>
    <w:tbl>
      <w:tblPr>
        <w:tblW w:w="0" w:type="auto"/>
        <w:tblLook w:val="04A0" w:firstRow="1" w:lastRow="0" w:firstColumn="1" w:lastColumn="0" w:noHBand="0" w:noVBand="1"/>
      </w:tblPr>
      <w:tblGrid>
        <w:gridCol w:w="4781"/>
        <w:gridCol w:w="4790"/>
      </w:tblGrid>
      <w:tr w:rsidR="00515C53" w:rsidRPr="0057646C" w:rsidTr="00BA2CD5">
        <w:tc>
          <w:tcPr>
            <w:tcW w:w="4781" w:type="dxa"/>
            <w:shd w:val="clear" w:color="auto" w:fill="auto"/>
          </w:tcPr>
          <w:p w:rsidR="00515C53" w:rsidRPr="0057646C" w:rsidRDefault="00515C53" w:rsidP="00BA2CD5">
            <w:pPr>
              <w:spacing w:before="120" w:line="276" w:lineRule="auto"/>
              <w:rPr>
                <w:rFonts w:ascii="Arial Narrow" w:hAnsi="Arial Narrow"/>
                <w:b/>
                <w:bCs/>
              </w:rPr>
            </w:pPr>
            <w:r w:rsidRPr="0057646C">
              <w:rPr>
                <w:rFonts w:ascii="Arial Narrow" w:hAnsi="Arial Narrow"/>
                <w:b/>
                <w:bCs/>
                <w:iCs/>
              </w:rPr>
              <w:t>От имени Общества:</w:t>
            </w:r>
            <w:r w:rsidRPr="0057646C">
              <w:rPr>
                <w:rFonts w:ascii="Arial Narrow" w:hAnsi="Arial Narrow"/>
                <w:b/>
                <w:bCs/>
              </w:rPr>
              <w:t xml:space="preserve"> </w:t>
            </w:r>
          </w:p>
          <w:p w:rsidR="00515C53" w:rsidRPr="0057646C" w:rsidRDefault="00515C53" w:rsidP="00BA2CD5">
            <w:pPr>
              <w:spacing w:before="120" w:line="276" w:lineRule="auto"/>
              <w:jc w:val="both"/>
              <w:rPr>
                <w:rFonts w:ascii="Arial Narrow" w:hAnsi="Arial Narrow"/>
                <w:b/>
                <w:bCs/>
              </w:rPr>
            </w:pPr>
            <w:r w:rsidRPr="0057646C">
              <w:rPr>
                <w:rFonts w:ascii="Arial Narrow" w:hAnsi="Arial Narrow"/>
                <w:b/>
                <w:bCs/>
              </w:rPr>
              <w:t xml:space="preserve">____________ М. Г. </w:t>
            </w:r>
            <w:proofErr w:type="spellStart"/>
            <w:r w:rsidRPr="0057646C">
              <w:rPr>
                <w:rFonts w:ascii="Arial Narrow" w:hAnsi="Arial Narrow"/>
                <w:b/>
                <w:bCs/>
              </w:rPr>
              <w:t>Долгоаршинных</w:t>
            </w:r>
            <w:proofErr w:type="spellEnd"/>
          </w:p>
        </w:tc>
        <w:tc>
          <w:tcPr>
            <w:tcW w:w="4790" w:type="dxa"/>
            <w:shd w:val="clear" w:color="auto" w:fill="auto"/>
          </w:tcPr>
          <w:p w:rsidR="00515C53" w:rsidRPr="0057646C" w:rsidRDefault="00515C53" w:rsidP="00BA2CD5">
            <w:pPr>
              <w:spacing w:before="120" w:line="276" w:lineRule="auto"/>
              <w:rPr>
                <w:rFonts w:ascii="Arial Narrow" w:hAnsi="Arial Narrow"/>
                <w:b/>
                <w:iCs/>
              </w:rPr>
            </w:pPr>
            <w:r>
              <w:rPr>
                <w:rFonts w:ascii="Arial Narrow" w:hAnsi="Arial Narrow"/>
                <w:b/>
                <w:iCs/>
              </w:rPr>
              <w:t xml:space="preserve">              </w:t>
            </w:r>
            <w:r w:rsidRPr="0057646C">
              <w:rPr>
                <w:rFonts w:ascii="Arial Narrow" w:hAnsi="Arial Narrow"/>
                <w:b/>
                <w:iCs/>
              </w:rPr>
              <w:t>От имени Ростелеком:</w:t>
            </w:r>
          </w:p>
          <w:p w:rsidR="00515C53" w:rsidRPr="0057646C" w:rsidRDefault="00515C53" w:rsidP="00515C53">
            <w:pPr>
              <w:spacing w:before="120" w:line="276" w:lineRule="auto"/>
              <w:rPr>
                <w:rFonts w:ascii="Arial Narrow" w:hAnsi="Arial Narrow"/>
                <w:b/>
                <w:bCs/>
              </w:rPr>
            </w:pPr>
            <w:r>
              <w:rPr>
                <w:rFonts w:ascii="Arial Narrow" w:hAnsi="Arial Narrow"/>
                <w:b/>
                <w:iCs/>
              </w:rPr>
              <w:t xml:space="preserve">              </w:t>
            </w:r>
            <w:r w:rsidRPr="0057646C">
              <w:rPr>
                <w:rFonts w:ascii="Arial Narrow" w:hAnsi="Arial Narrow"/>
                <w:b/>
                <w:iCs/>
              </w:rPr>
              <w:t xml:space="preserve">_____________ Д.Ю. </w:t>
            </w:r>
            <w:proofErr w:type="spellStart"/>
            <w:r w:rsidRPr="0057646C">
              <w:rPr>
                <w:rFonts w:ascii="Arial Narrow" w:hAnsi="Arial Narrow"/>
                <w:b/>
                <w:iCs/>
              </w:rPr>
              <w:t>Пересветов</w:t>
            </w:r>
            <w:proofErr w:type="spellEnd"/>
          </w:p>
        </w:tc>
      </w:tr>
    </w:tbl>
    <w:p w:rsidR="002D111E" w:rsidRDefault="002D111E" w:rsidP="002D111E">
      <w:pPr>
        <w:autoSpaceDE w:val="0"/>
        <w:autoSpaceDN w:val="0"/>
        <w:adjustRightInd w:val="0"/>
        <w:jc w:val="right"/>
        <w:rPr>
          <w:rFonts w:ascii="Arial Narrow" w:hAnsi="Arial Narrow"/>
        </w:rPr>
      </w:pPr>
    </w:p>
    <w:p w:rsidR="002D111E" w:rsidRDefault="002D111E" w:rsidP="002D111E">
      <w:pPr>
        <w:autoSpaceDE w:val="0"/>
        <w:autoSpaceDN w:val="0"/>
        <w:adjustRightInd w:val="0"/>
        <w:jc w:val="right"/>
        <w:rPr>
          <w:rFonts w:ascii="Arial Narrow" w:hAnsi="Arial Narrow"/>
        </w:rPr>
      </w:pPr>
    </w:p>
    <w:p w:rsidR="002D111E" w:rsidRDefault="002D111E" w:rsidP="002D111E">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15A5D" w:rsidRDefault="00215A5D" w:rsidP="00863E42">
      <w:pPr>
        <w:autoSpaceDE w:val="0"/>
        <w:autoSpaceDN w:val="0"/>
        <w:adjustRightInd w:val="0"/>
        <w:jc w:val="right"/>
        <w:rPr>
          <w:rFonts w:ascii="Arial Narrow" w:hAnsi="Arial Narrow"/>
        </w:rPr>
      </w:pPr>
    </w:p>
    <w:p w:rsidR="002D111E" w:rsidRDefault="002D111E">
      <w:pPr>
        <w:spacing w:after="200" w:line="276" w:lineRule="auto"/>
        <w:rPr>
          <w:rFonts w:ascii="Arial Narrow" w:hAnsi="Arial Narrow"/>
        </w:rPr>
      </w:pPr>
      <w:r>
        <w:rPr>
          <w:rFonts w:ascii="Arial Narrow" w:hAnsi="Arial Narrow"/>
        </w:rPr>
        <w:br w:type="page"/>
      </w:r>
    </w:p>
    <w:p w:rsidR="00863E42" w:rsidRPr="00863E42" w:rsidRDefault="00863E42" w:rsidP="00863E42">
      <w:pPr>
        <w:autoSpaceDE w:val="0"/>
        <w:autoSpaceDN w:val="0"/>
        <w:adjustRightInd w:val="0"/>
        <w:jc w:val="right"/>
        <w:rPr>
          <w:rFonts w:ascii="Arial Narrow" w:hAnsi="Arial Narrow"/>
        </w:rPr>
      </w:pPr>
      <w:r w:rsidRPr="00863E42">
        <w:rPr>
          <w:rFonts w:ascii="Arial Narrow" w:hAnsi="Arial Narrow"/>
        </w:rPr>
        <w:t>Приложение № 6.2</w:t>
      </w:r>
    </w:p>
    <w:p w:rsidR="00515C53" w:rsidRPr="00DD6721" w:rsidRDefault="00515C53" w:rsidP="00515C53">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2D111E" w:rsidRDefault="002D111E" w:rsidP="00863E42">
      <w:pPr>
        <w:spacing w:after="120"/>
        <w:ind w:right="425"/>
        <w:jc w:val="center"/>
        <w:rPr>
          <w:rFonts w:ascii="Arial Narrow" w:hAnsi="Arial Narrow"/>
          <w:b/>
          <w:sz w:val="28"/>
          <w:szCs w:val="28"/>
        </w:rPr>
      </w:pPr>
    </w:p>
    <w:p w:rsidR="002D111E" w:rsidRPr="00863E42" w:rsidRDefault="002D111E" w:rsidP="002D111E">
      <w:pPr>
        <w:autoSpaceDE w:val="0"/>
        <w:autoSpaceDN w:val="0"/>
        <w:adjustRightInd w:val="0"/>
        <w:jc w:val="both"/>
        <w:rPr>
          <w:rFonts w:ascii="Arial Narrow" w:hAnsi="Arial Narrow"/>
        </w:rPr>
      </w:pPr>
    </w:p>
    <w:p w:rsidR="00286BF1" w:rsidRPr="00863E42" w:rsidRDefault="00286BF1" w:rsidP="00286BF1">
      <w:pPr>
        <w:spacing w:after="120"/>
        <w:ind w:right="425"/>
        <w:jc w:val="center"/>
        <w:rPr>
          <w:rFonts w:ascii="Arial Narrow" w:hAnsi="Arial Narrow"/>
          <w:b/>
          <w:sz w:val="28"/>
          <w:szCs w:val="28"/>
        </w:rPr>
      </w:pPr>
      <w:r w:rsidRPr="00863E42">
        <w:rPr>
          <w:rFonts w:ascii="Arial Narrow" w:hAnsi="Arial Narrow"/>
          <w:b/>
          <w:sz w:val="28"/>
          <w:szCs w:val="28"/>
        </w:rPr>
        <w:t>Условия выполнения Ростелеком деятельности, предусмотренной Договором</w:t>
      </w:r>
      <w:r w:rsidRPr="00863E42" w:rsidDel="00BE5BDE">
        <w:rPr>
          <w:rFonts w:ascii="Arial Narrow" w:hAnsi="Arial Narrow"/>
          <w:b/>
          <w:sz w:val="28"/>
          <w:szCs w:val="28"/>
        </w:rPr>
        <w:t xml:space="preserve"> </w:t>
      </w:r>
      <w:r>
        <w:rPr>
          <w:rFonts w:ascii="Arial Narrow" w:hAnsi="Arial Narrow"/>
          <w:b/>
          <w:sz w:val="28"/>
          <w:szCs w:val="28"/>
        </w:rPr>
        <w:t xml:space="preserve">Раздел </w:t>
      </w:r>
      <w:r w:rsidRPr="00863E42">
        <w:rPr>
          <w:rFonts w:ascii="Arial Narrow" w:hAnsi="Arial Narrow"/>
          <w:b/>
          <w:sz w:val="28"/>
          <w:szCs w:val="28"/>
        </w:rPr>
        <w:t>«Бухгалтерия»</w:t>
      </w:r>
    </w:p>
    <w:p w:rsidR="00286BF1" w:rsidRPr="00863E42" w:rsidRDefault="00286BF1" w:rsidP="00286BF1">
      <w:pPr>
        <w:spacing w:after="120"/>
        <w:ind w:right="425"/>
        <w:jc w:val="center"/>
        <w:rPr>
          <w:rFonts w:ascii="Arial Narrow" w:hAnsi="Arial Narrow"/>
          <w:b/>
          <w:sz w:val="28"/>
          <w:szCs w:val="28"/>
        </w:rPr>
      </w:pPr>
    </w:p>
    <w:p w:rsidR="00286BF1" w:rsidRPr="00863E42" w:rsidRDefault="00286BF1" w:rsidP="00286BF1">
      <w:pPr>
        <w:numPr>
          <w:ilvl w:val="0"/>
          <w:numId w:val="20"/>
        </w:numPr>
        <w:spacing w:after="200" w:line="276" w:lineRule="auto"/>
        <w:ind w:left="0" w:firstLine="426"/>
        <w:contextualSpacing/>
        <w:jc w:val="both"/>
        <w:rPr>
          <w:rFonts w:ascii="Arial Narrow" w:hAnsi="Arial Narrow"/>
        </w:rPr>
      </w:pPr>
      <w:r w:rsidRPr="00863E42">
        <w:rPr>
          <w:rFonts w:ascii="Arial Narrow" w:hAnsi="Arial Narrow"/>
        </w:rPr>
        <w:t xml:space="preserve">ПОРЯДОК ОКАЗАНИЯ УСЛУГ </w:t>
      </w:r>
    </w:p>
    <w:p w:rsidR="00286BF1" w:rsidRPr="00863E42" w:rsidRDefault="00286BF1" w:rsidP="00286BF1">
      <w:pPr>
        <w:ind w:firstLine="426"/>
        <w:contextualSpacing/>
        <w:jc w:val="both"/>
        <w:rPr>
          <w:rFonts w:ascii="Arial Narrow" w:hAnsi="Arial Narrow"/>
          <w:sz w:val="26"/>
          <w:szCs w:val="26"/>
        </w:rPr>
      </w:pPr>
    </w:p>
    <w:p w:rsidR="00286BF1" w:rsidRPr="00863E42" w:rsidRDefault="00286BF1" w:rsidP="00286BF1">
      <w:pPr>
        <w:numPr>
          <w:ilvl w:val="1"/>
          <w:numId w:val="20"/>
        </w:numPr>
        <w:tabs>
          <w:tab w:val="left" w:pos="1200"/>
        </w:tabs>
        <w:spacing w:after="200" w:line="276" w:lineRule="auto"/>
        <w:ind w:left="0" w:firstLine="426"/>
        <w:contextualSpacing/>
        <w:jc w:val="both"/>
        <w:rPr>
          <w:rFonts w:ascii="Arial Narrow" w:hAnsi="Arial Narrow"/>
        </w:rPr>
      </w:pPr>
      <w:r w:rsidRPr="00863E42">
        <w:rPr>
          <w:rFonts w:ascii="Arial Narrow" w:hAnsi="Arial Narrow"/>
        </w:rPr>
        <w:t>Деятельность Ростелекома по оказанию Услуг направлена на ведение учета и формирование отчетности на основании информации, полученной от Общества, при этом Общество самостоятельно совершает юридически значимые действия, реализуя свои права и обязанности в качестве налогоплательщика, налогового агента, права и обязанности экономического субъекта в связи с реализацией норм действующего налогового законодательства Российской Федерации и законодательства Российской Федерации о бухгалтерском учете. Общество также самостоятельно уплачивает налоги и сборы, установленные действующим законодательством.</w:t>
      </w:r>
    </w:p>
    <w:p w:rsidR="00286BF1" w:rsidRPr="00863E42" w:rsidRDefault="00286BF1" w:rsidP="00286BF1">
      <w:pPr>
        <w:numPr>
          <w:ilvl w:val="1"/>
          <w:numId w:val="20"/>
        </w:numPr>
        <w:tabs>
          <w:tab w:val="left" w:pos="1200"/>
        </w:tabs>
        <w:spacing w:after="200" w:line="276" w:lineRule="auto"/>
        <w:ind w:left="0" w:firstLine="426"/>
        <w:contextualSpacing/>
        <w:jc w:val="both"/>
        <w:rPr>
          <w:rFonts w:ascii="Arial Narrow" w:hAnsi="Arial Narrow"/>
        </w:rPr>
      </w:pPr>
      <w:r w:rsidRPr="00863E42">
        <w:rPr>
          <w:rFonts w:ascii="Arial Narrow" w:hAnsi="Arial Narrow"/>
        </w:rPr>
        <w:t xml:space="preserve"> В рамках оказания услуг, предусмотренных разделом «Бухгалтерия» настоящего Приложения к Договору (далее – Услуги), Ростелеком обязуется по поручению Общества осуществлять взаимодействие с государственными, налоговыми  органами и третьими лицами (включая контрагентов Общества) по вопросам, связанным с ведением бухгалтерского и налогового  учета, составлением соответствующих видов документов, отчетности и предоставлением документации уполномоченным органам (в том числе – предоставление налоговой и бухгалтерской отчетности от имени Общества).</w:t>
      </w:r>
    </w:p>
    <w:p w:rsidR="00286BF1" w:rsidRPr="00863E42" w:rsidRDefault="00286BF1" w:rsidP="00286BF1">
      <w:pPr>
        <w:numPr>
          <w:ilvl w:val="1"/>
          <w:numId w:val="20"/>
        </w:numPr>
        <w:tabs>
          <w:tab w:val="left" w:pos="1200"/>
        </w:tabs>
        <w:spacing w:after="200" w:line="276" w:lineRule="auto"/>
        <w:ind w:left="0" w:firstLine="426"/>
        <w:contextualSpacing/>
        <w:jc w:val="both"/>
        <w:rPr>
          <w:rFonts w:ascii="Arial Narrow" w:hAnsi="Arial Narrow"/>
        </w:rPr>
      </w:pPr>
      <w:r w:rsidRPr="00863E42">
        <w:rPr>
          <w:rFonts w:ascii="Arial Narrow" w:hAnsi="Arial Narrow"/>
        </w:rPr>
        <w:t>Для выполнения действий, указанных выше, Общество выдает сотрудникам Ростелекома доверенности, предоставляющие полномочия, необходимые для оказания Услуг.</w:t>
      </w:r>
    </w:p>
    <w:p w:rsidR="00286BF1" w:rsidRPr="00863E42" w:rsidRDefault="00286BF1" w:rsidP="00286BF1">
      <w:pPr>
        <w:numPr>
          <w:ilvl w:val="1"/>
          <w:numId w:val="20"/>
        </w:numPr>
        <w:tabs>
          <w:tab w:val="left" w:pos="1200"/>
        </w:tabs>
        <w:spacing w:after="200" w:line="276" w:lineRule="auto"/>
        <w:ind w:left="0" w:firstLine="426"/>
        <w:contextualSpacing/>
        <w:jc w:val="both"/>
        <w:rPr>
          <w:rFonts w:ascii="Arial Narrow" w:hAnsi="Arial Narrow"/>
        </w:rPr>
      </w:pPr>
      <w:r w:rsidRPr="00863E42">
        <w:rPr>
          <w:rFonts w:ascii="Arial Narrow" w:hAnsi="Arial Narrow"/>
        </w:rPr>
        <w:t xml:space="preserve">Общество обеспечивает при исполнении настоящего Договора соблюдение требований действующего законодательства Российской Федерации, в том числе налогового законодательства и законодательства о бухгалтерском учете. </w:t>
      </w:r>
    </w:p>
    <w:p w:rsidR="00286BF1" w:rsidRPr="00863E42" w:rsidRDefault="00286BF1" w:rsidP="002027C1">
      <w:pPr>
        <w:tabs>
          <w:tab w:val="left" w:pos="1200"/>
        </w:tabs>
        <w:spacing w:line="276" w:lineRule="auto"/>
        <w:ind w:left="786"/>
        <w:contextualSpacing/>
        <w:jc w:val="both"/>
        <w:rPr>
          <w:rFonts w:ascii="Arial Narrow" w:hAnsi="Arial Narrow"/>
        </w:rPr>
      </w:pPr>
    </w:p>
    <w:p w:rsidR="00286BF1" w:rsidRPr="00863E42" w:rsidRDefault="00286BF1" w:rsidP="002027C1">
      <w:pPr>
        <w:numPr>
          <w:ilvl w:val="0"/>
          <w:numId w:val="20"/>
        </w:numPr>
        <w:spacing w:line="276" w:lineRule="auto"/>
        <w:ind w:left="0" w:firstLine="426"/>
        <w:contextualSpacing/>
        <w:jc w:val="both"/>
        <w:rPr>
          <w:rFonts w:ascii="Arial Narrow" w:hAnsi="Arial Narrow"/>
        </w:rPr>
      </w:pPr>
      <w:r w:rsidRPr="00863E42">
        <w:rPr>
          <w:rFonts w:ascii="Arial Narrow" w:hAnsi="Arial Narrow"/>
        </w:rPr>
        <w:t>ПРАВА И ОБЯЗАННОСТИ РОСТЕЛЕКОМА</w:t>
      </w:r>
    </w:p>
    <w:p w:rsidR="00286BF1" w:rsidRPr="00863E42" w:rsidRDefault="00286BF1" w:rsidP="002027C1">
      <w:pPr>
        <w:ind w:firstLine="426"/>
        <w:contextualSpacing/>
        <w:jc w:val="both"/>
        <w:rPr>
          <w:rFonts w:ascii="Arial Narrow" w:hAnsi="Arial Narrow"/>
        </w:rPr>
      </w:pPr>
    </w:p>
    <w:p w:rsidR="00286BF1" w:rsidRPr="00863E42" w:rsidRDefault="00286BF1" w:rsidP="002027C1">
      <w:pPr>
        <w:numPr>
          <w:ilvl w:val="1"/>
          <w:numId w:val="20"/>
        </w:numPr>
        <w:spacing w:line="276" w:lineRule="auto"/>
        <w:ind w:left="0" w:firstLine="426"/>
        <w:contextualSpacing/>
        <w:jc w:val="both"/>
        <w:rPr>
          <w:rFonts w:ascii="Arial Narrow" w:hAnsi="Arial Narrow"/>
        </w:rPr>
      </w:pPr>
      <w:r w:rsidRPr="00863E42">
        <w:rPr>
          <w:rFonts w:ascii="Arial Narrow" w:hAnsi="Arial Narrow"/>
        </w:rPr>
        <w:t>Ростелеком обязуется</w:t>
      </w:r>
    </w:p>
    <w:p w:rsidR="00286BF1" w:rsidRPr="00B12056" w:rsidRDefault="00286BF1" w:rsidP="002027C1">
      <w:pPr>
        <w:numPr>
          <w:ilvl w:val="2"/>
          <w:numId w:val="20"/>
        </w:numPr>
        <w:spacing w:line="276" w:lineRule="auto"/>
        <w:ind w:left="0" w:right="425" w:firstLine="567"/>
        <w:contextualSpacing/>
        <w:jc w:val="both"/>
        <w:rPr>
          <w:rFonts w:ascii="Arial Narrow" w:hAnsi="Arial Narrow"/>
          <w:color w:val="000000" w:themeColor="text1"/>
        </w:rPr>
      </w:pPr>
      <w:r w:rsidRPr="00863E42">
        <w:rPr>
          <w:rFonts w:ascii="Arial Narrow" w:hAnsi="Arial Narrow"/>
        </w:rPr>
        <w:t>В рамках указанного раздела оказывать услуги по ведению бухгалтерского учёта, формированию бухгалтерской отчётности по РСБУ, в том числе в форматах, принятых в Ростелекоме,</w:t>
      </w:r>
      <w:r w:rsidRPr="00863E42">
        <w:rPr>
          <w:rFonts w:asciiTheme="minorHAnsi" w:eastAsiaTheme="minorHAnsi" w:hAnsiTheme="minorHAnsi" w:cstheme="minorBidi"/>
          <w:sz w:val="26"/>
          <w:szCs w:val="26"/>
          <w:lang w:eastAsia="en-US"/>
        </w:rPr>
        <w:t xml:space="preserve"> </w:t>
      </w:r>
      <w:r w:rsidRPr="00863E42">
        <w:rPr>
          <w:rFonts w:ascii="Arial Narrow" w:hAnsi="Arial Narrow"/>
        </w:rPr>
        <w:t xml:space="preserve">формировать статистическую отчетность </w:t>
      </w:r>
      <w:r w:rsidRPr="00B12056">
        <w:rPr>
          <w:rFonts w:ascii="Arial Narrow" w:hAnsi="Arial Narrow"/>
          <w:color w:val="000000" w:themeColor="text1"/>
        </w:rPr>
        <w:t>(согласно перечню форм, указанных в Приложении №7.7):</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Сбор и хранение первичных документов от ответственных подразделений, формирование первичных документов</w:t>
      </w:r>
      <w:r w:rsidRPr="00863E42" w:rsidDel="00942DDA">
        <w:rPr>
          <w:rFonts w:ascii="Arial Narrow" w:hAnsi="Arial Narrow"/>
        </w:rPr>
        <w:t xml:space="preserve"> </w:t>
      </w:r>
      <w:r w:rsidRPr="00863E42">
        <w:rPr>
          <w:rFonts w:ascii="Arial Narrow" w:hAnsi="Arial Narrow"/>
        </w:rPr>
        <w:t>(в зоне ответственности бухгалтерии).</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расчетов с персоналом в части обработки авансовых отчетов и прочих расчетов</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Учет ТМЦ и </w:t>
      </w:r>
      <w:proofErr w:type="spellStart"/>
      <w:r w:rsidRPr="00863E42">
        <w:rPr>
          <w:rFonts w:ascii="Arial Narrow" w:hAnsi="Arial Narrow"/>
        </w:rPr>
        <w:t>внеоборотных</w:t>
      </w:r>
      <w:proofErr w:type="spellEnd"/>
      <w:r w:rsidRPr="00863E42">
        <w:rPr>
          <w:rFonts w:ascii="Arial Narrow" w:hAnsi="Arial Narrow"/>
        </w:rPr>
        <w:t xml:space="preserve"> активов (оборудование и материалы, НЗС), </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Учет денежных средств (и их эквивалентов) на расчетных счетах и в кассах </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оценочных обязательств</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финансовых вложений</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кредитов и займов</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отложенных налоговых активов и обязательств</w:t>
      </w:r>
    </w:p>
    <w:p w:rsidR="00286BF1"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Учет основных средств, нематериальных активов, расходов будущих периодов</w:t>
      </w:r>
      <w:r>
        <w:rPr>
          <w:rFonts w:ascii="Arial Narrow" w:hAnsi="Arial Narrow"/>
        </w:rPr>
        <w:t xml:space="preserve">,    </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Расчеты с поставщиками и подрядчиками, прочими кредиторами</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Расчеты с покупателями и заказчиками</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Учет доходов по основным и неосновным видам деятельности</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Учет прочих доходов и расходов </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Учет уставного капитала и резервов</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Сопровождение аудиторских проверок</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Формирование бухгалтерской отчетности РСБУ в форматах, принятых в Ростелекоме (интеграционный файл отчетности, ИФО)</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Формирование и представление бухгалтерской отчетности РСБУ в налоговые органы в сроки и форматах, установленных законодательством РФ (в том числе при помощи ЭЦП)</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Формирование и представление</w:t>
      </w:r>
      <w:r>
        <w:rPr>
          <w:rFonts w:ascii="Arial Narrow" w:hAnsi="Arial Narrow"/>
        </w:rPr>
        <w:t xml:space="preserve"> форм статистической отчетности</w:t>
      </w:r>
      <w:r w:rsidRPr="00863E42">
        <w:rPr>
          <w:rFonts w:ascii="Arial Narrow" w:hAnsi="Arial Narrow"/>
        </w:rPr>
        <w:t xml:space="preserve"> (согласно перечню форм, </w:t>
      </w:r>
      <w:r w:rsidRPr="00B12056">
        <w:rPr>
          <w:rFonts w:ascii="Arial Narrow" w:hAnsi="Arial Narrow"/>
          <w:color w:val="000000" w:themeColor="text1"/>
        </w:rPr>
        <w:t>указанных в Приложении №7.7</w:t>
      </w:r>
      <w:r>
        <w:rPr>
          <w:rFonts w:ascii="Arial Narrow" w:hAnsi="Arial Narrow"/>
          <w:color w:val="000000" w:themeColor="text1"/>
        </w:rPr>
        <w:t xml:space="preserve">) </w:t>
      </w:r>
      <w:r w:rsidRPr="00B12056">
        <w:rPr>
          <w:rFonts w:ascii="Arial Narrow" w:hAnsi="Arial Narrow"/>
          <w:color w:val="000000" w:themeColor="text1"/>
        </w:rPr>
        <w:t xml:space="preserve">в </w:t>
      </w:r>
      <w:r w:rsidRPr="00863E42">
        <w:rPr>
          <w:rFonts w:ascii="Arial Narrow" w:hAnsi="Arial Narrow"/>
        </w:rPr>
        <w:t xml:space="preserve">органы </w:t>
      </w:r>
      <w:proofErr w:type="spellStart"/>
      <w:r w:rsidRPr="00863E42">
        <w:rPr>
          <w:rFonts w:ascii="Arial Narrow" w:hAnsi="Arial Narrow"/>
        </w:rPr>
        <w:t>Госстата</w:t>
      </w:r>
      <w:proofErr w:type="spellEnd"/>
      <w:r w:rsidRPr="00863E42">
        <w:rPr>
          <w:rFonts w:ascii="Arial Narrow" w:hAnsi="Arial Narrow"/>
        </w:rPr>
        <w:t xml:space="preserve"> (в том числе при помощи ЭЦП)</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Проведение текущих сверок взаиморасчетов с контрагентами</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Учет расчетов с персоналом (совместно с HR-блоком)</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Исчисление и уплата страховых взносов в фонды и НДФЛ</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Формирование в установленные сроки и передача отчетности в Пенсионный Фонд, в Фонд социального страхования</w:t>
      </w:r>
    </w:p>
    <w:p w:rsidR="00286BF1" w:rsidRPr="00863E42" w:rsidRDefault="00286BF1" w:rsidP="002027C1">
      <w:pPr>
        <w:numPr>
          <w:ilvl w:val="3"/>
          <w:numId w:val="20"/>
        </w:numPr>
        <w:spacing w:line="276" w:lineRule="auto"/>
        <w:ind w:left="0" w:firstLine="426"/>
        <w:contextualSpacing/>
        <w:jc w:val="both"/>
        <w:rPr>
          <w:rFonts w:ascii="Arial Narrow" w:hAnsi="Arial Narrow"/>
        </w:rPr>
      </w:pPr>
      <w:r w:rsidRPr="00863E42">
        <w:rPr>
          <w:rFonts w:ascii="Arial Narrow" w:hAnsi="Arial Narrow"/>
        </w:rPr>
        <w:t xml:space="preserve"> Участие в работе комиссий, в том числе инвентаризационных.</w:t>
      </w:r>
    </w:p>
    <w:p w:rsidR="00286BF1" w:rsidRPr="00863E42" w:rsidRDefault="00286BF1" w:rsidP="002027C1">
      <w:pPr>
        <w:numPr>
          <w:ilvl w:val="2"/>
          <w:numId w:val="20"/>
        </w:numPr>
        <w:spacing w:line="276" w:lineRule="auto"/>
        <w:ind w:left="0" w:right="425" w:firstLine="426"/>
        <w:contextualSpacing/>
        <w:jc w:val="both"/>
        <w:rPr>
          <w:rFonts w:ascii="Arial Narrow" w:hAnsi="Arial Narrow"/>
        </w:rPr>
      </w:pPr>
      <w:r w:rsidRPr="00863E42">
        <w:rPr>
          <w:rFonts w:ascii="Arial Narrow" w:hAnsi="Arial Narrow"/>
        </w:rPr>
        <w:t>Оказывать услуги по ведению налогового учета и формированию налоговой отчетности:</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Сбор и подготовка сведений, необходимых для расчета налогов, ведение налоговых регистров в форматах в соответствии с принятой налоговой учетной политикой Общества и законодательством РФ;</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Формирование и представление налоговой отчетности в налоговые органы</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Сопровождение налоговых проверок (за исключением выездной</w:t>
      </w:r>
      <w:r>
        <w:rPr>
          <w:rFonts w:ascii="Arial Narrow" w:hAnsi="Arial Narrow"/>
        </w:rPr>
        <w:t xml:space="preserve"> налоговой проверки за 2013-2015 </w:t>
      </w:r>
      <w:r w:rsidRPr="00863E42">
        <w:rPr>
          <w:rFonts w:ascii="Arial Narrow" w:hAnsi="Arial Narrow"/>
        </w:rPr>
        <w:t>гг., а также процедуры обжалования решения МИФНС по КН №7 от 16.12.2014 № 16-17/19 о привлечении к ответственности за совершение налогового правонарушения);</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Обеспечение уплаты налогов в сроки, установленные Налоговым Кодексом РФ, в рамках имеющихся средств на расчетных счетах Общества;</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Формирование и представление Уведомления о контролируемых сделках в налоговые органы;</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 xml:space="preserve">Представление интересов Общества в налоговых органах, органах Пенсионного фонда РФ, Фонда социального страхования РФ, Фонда обязательного медицинского страхования, органах статистики. </w:t>
      </w:r>
    </w:p>
    <w:p w:rsidR="00286BF1" w:rsidRPr="00863E42"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hAnsi="Arial Narrow"/>
        </w:rPr>
        <w:t xml:space="preserve">Составление, заполнение, подписание (в том числе при помощи ЭЦП) и представление в органы, указанные в п. 2.1.2.6, налоговой, бухгалтерской и иной отчетности, ходатайств, запросов, возражений, жалоб, заявлений на зачет или возврат налогов, сборов страховых взносов, актов сверок, иных документов. </w:t>
      </w:r>
    </w:p>
    <w:p w:rsidR="00286BF1" w:rsidRPr="00286BF1" w:rsidRDefault="00286BF1" w:rsidP="002027C1">
      <w:pPr>
        <w:numPr>
          <w:ilvl w:val="3"/>
          <w:numId w:val="20"/>
        </w:numPr>
        <w:spacing w:line="276" w:lineRule="auto"/>
        <w:ind w:left="0" w:right="425" w:firstLine="426"/>
        <w:contextualSpacing/>
        <w:jc w:val="both"/>
        <w:rPr>
          <w:rFonts w:ascii="Arial Narrow" w:hAnsi="Arial Narrow"/>
        </w:rPr>
      </w:pPr>
      <w:r w:rsidRPr="00863E42">
        <w:rPr>
          <w:rFonts w:ascii="Arial Narrow" w:eastAsiaTheme="minorHAnsi" w:hAnsi="Arial Narrow" w:cstheme="minorBidi"/>
          <w:lang w:eastAsia="en-US"/>
        </w:rPr>
        <w:t xml:space="preserve">Представление и получение пояснений и разъяснений, связанных с исчислением и уплатой налогов, сборов, взносов, подписание (в том числе при помощи ЭЦП) и представление в налоговые органы сообщений, о постановке на учет, снятии с учета обособленных подразделений.  </w:t>
      </w:r>
    </w:p>
    <w:p w:rsidR="00286BF1" w:rsidRPr="00863E42" w:rsidRDefault="00286BF1" w:rsidP="002027C1">
      <w:pPr>
        <w:numPr>
          <w:ilvl w:val="2"/>
          <w:numId w:val="20"/>
        </w:numPr>
        <w:spacing w:line="276" w:lineRule="auto"/>
        <w:ind w:left="0" w:right="425" w:firstLine="426"/>
        <w:contextualSpacing/>
        <w:jc w:val="both"/>
        <w:rPr>
          <w:rFonts w:ascii="Arial Narrow" w:hAnsi="Arial Narrow"/>
        </w:rPr>
      </w:pPr>
      <w:r w:rsidRPr="00863E42">
        <w:rPr>
          <w:rFonts w:ascii="Arial Narrow" w:hAnsi="Arial Narrow"/>
        </w:rPr>
        <w:t>Оказывать услуги по формированию отчётности по МСФО по ПАО «Башинформсвязь» и Группе компаний Башинформсвязь:</w:t>
      </w:r>
    </w:p>
    <w:p w:rsidR="00286BF1" w:rsidRPr="00863E42" w:rsidRDefault="00286BF1" w:rsidP="002027C1">
      <w:pPr>
        <w:ind w:right="425" w:firstLine="426"/>
        <w:contextualSpacing/>
        <w:jc w:val="both"/>
        <w:rPr>
          <w:rFonts w:asciiTheme="minorHAnsi" w:eastAsiaTheme="minorHAnsi" w:hAnsiTheme="minorHAnsi" w:cstheme="minorBidi"/>
          <w:sz w:val="26"/>
          <w:szCs w:val="26"/>
          <w:lang w:eastAsia="en-US"/>
        </w:rPr>
      </w:pPr>
      <w:r w:rsidRPr="00863E42">
        <w:rPr>
          <w:rFonts w:ascii="Arial Narrow" w:hAnsi="Arial Narrow"/>
        </w:rPr>
        <w:t xml:space="preserve">2.1.3.1 </w:t>
      </w:r>
      <w:r w:rsidRPr="00863E42">
        <w:rPr>
          <w:rFonts w:ascii="Arial Narrow" w:eastAsiaTheme="minorHAnsi" w:hAnsi="Arial Narrow" w:cstheme="minorBidi"/>
          <w:lang w:eastAsia="en-US"/>
        </w:rPr>
        <w:t xml:space="preserve">Трансформация отчетности ПАО «Башинформсвязь» и дочерних обществ Группы компаний «Башинформсвязь» по МСФО и загрузка в </w:t>
      </w:r>
      <w:r>
        <w:rPr>
          <w:rFonts w:ascii="Arial Narrow" w:eastAsiaTheme="minorHAnsi" w:hAnsi="Arial Narrow" w:cstheme="minorBidi"/>
          <w:lang w:val="en-US" w:eastAsia="en-US"/>
        </w:rPr>
        <w:t>HFM</w:t>
      </w:r>
      <w:r w:rsidRPr="00863E42">
        <w:rPr>
          <w:rFonts w:ascii="Arial Narrow" w:eastAsiaTheme="minorHAnsi" w:hAnsi="Arial Narrow" w:cstheme="minorBidi"/>
          <w:lang w:eastAsia="en-US"/>
        </w:rPr>
        <w:t xml:space="preserve"> (оборотов или сальдо по МСФО, в зависимости от выбранного метода</w:t>
      </w:r>
      <w:r w:rsidRPr="00863E42">
        <w:rPr>
          <w:rFonts w:asciiTheme="minorHAnsi" w:eastAsiaTheme="minorHAnsi" w:hAnsiTheme="minorHAnsi" w:cstheme="minorBidi"/>
          <w:sz w:val="26"/>
          <w:szCs w:val="26"/>
          <w:lang w:eastAsia="en-US"/>
        </w:rPr>
        <w:t>)</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2 1.3.2 Ведение учета основных средств, нематериальных активов, капитальных вложений и расходов будущих периодов по МСФО за дочерние общества Группы компаний Башинформсвязь, за ПАО «Башинформсвязь».</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 xml:space="preserve">2.1.3.3. Заполнение шаблонов ВГО по ПАО «Башинформсвязь», сверка и загрузка ВГО в </w:t>
      </w:r>
      <w:r w:rsidRPr="0085748F">
        <w:rPr>
          <w:rFonts w:ascii="Arial Narrow" w:hAnsi="Arial Narrow"/>
        </w:rPr>
        <w:t>HFM (</w:t>
      </w:r>
      <w:r w:rsidRPr="00863E42">
        <w:rPr>
          <w:rFonts w:ascii="Arial Narrow" w:hAnsi="Arial Narrow"/>
        </w:rPr>
        <w:t>по Группе компаний Башинформсвязь в установленные сроки подготовки отчетности</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2.1.3.4 Предоставление информации по Группе компаний «Башинформсвязь» в объеме и сроки запроса ОФО по МСФО КЦ.</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 xml:space="preserve">2.1.3.5 Расчет и загрузка в </w:t>
      </w:r>
      <w:r w:rsidRPr="0085748F">
        <w:rPr>
          <w:rFonts w:ascii="Arial Narrow" w:hAnsi="Arial Narrow"/>
        </w:rPr>
        <w:t>HFM (</w:t>
      </w:r>
      <w:r w:rsidRPr="00863E42">
        <w:rPr>
          <w:rFonts w:ascii="Arial Narrow" w:hAnsi="Arial Narrow"/>
        </w:rPr>
        <w:t>консолидационных корректировок, относящихся к Группе компаний «Башинформсвязь».</w:t>
      </w:r>
    </w:p>
    <w:p w:rsidR="00286BF1" w:rsidRPr="00E62F7D" w:rsidRDefault="00286BF1" w:rsidP="002027C1">
      <w:pPr>
        <w:spacing w:line="276" w:lineRule="auto"/>
        <w:ind w:firstLine="426"/>
        <w:jc w:val="both"/>
        <w:rPr>
          <w:rFonts w:ascii="Arial Narrow" w:hAnsi="Arial Narrow"/>
        </w:rPr>
      </w:pPr>
      <w:r w:rsidRPr="00553147">
        <w:rPr>
          <w:rFonts w:ascii="Arial Narrow" w:hAnsi="Arial Narrow"/>
        </w:rPr>
        <w:t>2.1.4. Оказывать услуги по отправлению отчетности по телекоммуникационным средствам связи.</w:t>
      </w:r>
    </w:p>
    <w:p w:rsidR="00286BF1" w:rsidRPr="00863E42" w:rsidRDefault="002027C1" w:rsidP="002027C1">
      <w:pPr>
        <w:spacing w:line="276" w:lineRule="auto"/>
        <w:ind w:left="426" w:right="425"/>
        <w:contextualSpacing/>
        <w:jc w:val="both"/>
        <w:rPr>
          <w:rFonts w:ascii="Arial Narrow" w:hAnsi="Arial Narrow"/>
        </w:rPr>
      </w:pPr>
      <w:r>
        <w:rPr>
          <w:rFonts w:ascii="Arial Narrow" w:hAnsi="Arial Narrow"/>
        </w:rPr>
        <w:t xml:space="preserve">2.1.5. </w:t>
      </w:r>
      <w:r w:rsidR="00286BF1" w:rsidRPr="00863E42">
        <w:rPr>
          <w:rFonts w:ascii="Arial Narrow" w:hAnsi="Arial Narrow"/>
        </w:rPr>
        <w:t xml:space="preserve">Оказывать услуги по ведению договорного учета в </w:t>
      </w:r>
      <w:r w:rsidR="00286BF1">
        <w:rPr>
          <w:rFonts w:ascii="Arial Narrow" w:hAnsi="Arial Narrow"/>
        </w:rPr>
        <w:t xml:space="preserve">учетной </w:t>
      </w:r>
      <w:r w:rsidR="00286BF1" w:rsidRPr="00863E42">
        <w:rPr>
          <w:rFonts w:ascii="Arial Narrow" w:hAnsi="Arial Narrow"/>
        </w:rPr>
        <w:t>системе:</w:t>
      </w:r>
    </w:p>
    <w:p w:rsidR="00286BF1" w:rsidRPr="00863E42" w:rsidRDefault="00286BF1" w:rsidP="002027C1">
      <w:pPr>
        <w:ind w:right="425" w:firstLine="426"/>
        <w:contextualSpacing/>
        <w:jc w:val="both"/>
        <w:rPr>
          <w:rFonts w:ascii="Arial Narrow" w:hAnsi="Arial Narrow"/>
        </w:rPr>
      </w:pPr>
      <w:r>
        <w:rPr>
          <w:rFonts w:ascii="Arial Narrow" w:hAnsi="Arial Narrow"/>
        </w:rPr>
        <w:t>2.1.5</w:t>
      </w:r>
      <w:r w:rsidRPr="00863E42">
        <w:rPr>
          <w:rFonts w:ascii="Arial Narrow" w:hAnsi="Arial Narrow"/>
        </w:rPr>
        <w:t xml:space="preserve">.1 Заведение ранее согласованных договоров, создание резервов ДДС для бездоговорных статей в </w:t>
      </w:r>
      <w:r>
        <w:rPr>
          <w:rFonts w:ascii="Arial Narrow" w:hAnsi="Arial Narrow"/>
        </w:rPr>
        <w:t xml:space="preserve">учетной </w:t>
      </w:r>
      <w:r w:rsidRPr="00863E42">
        <w:rPr>
          <w:rFonts w:ascii="Arial Narrow" w:hAnsi="Arial Narrow"/>
        </w:rPr>
        <w:t>системе.</w:t>
      </w:r>
    </w:p>
    <w:p w:rsidR="00286BF1" w:rsidRPr="00863E42" w:rsidRDefault="00286BF1" w:rsidP="002027C1">
      <w:pPr>
        <w:ind w:right="425" w:firstLine="426"/>
        <w:contextualSpacing/>
        <w:jc w:val="both"/>
        <w:rPr>
          <w:rFonts w:ascii="Arial Narrow" w:hAnsi="Arial Narrow"/>
        </w:rPr>
      </w:pPr>
      <w:r>
        <w:rPr>
          <w:rFonts w:ascii="Arial Narrow" w:hAnsi="Arial Narrow"/>
        </w:rPr>
        <w:t>2.1.5</w:t>
      </w:r>
      <w:r w:rsidRPr="00863E42">
        <w:rPr>
          <w:rFonts w:ascii="Arial Narrow" w:hAnsi="Arial Narrow"/>
        </w:rPr>
        <w:t xml:space="preserve">.2 Заведение </w:t>
      </w:r>
      <w:r>
        <w:rPr>
          <w:rFonts w:ascii="Arial Narrow" w:hAnsi="Arial Narrow"/>
        </w:rPr>
        <w:t xml:space="preserve">в учетной системе </w:t>
      </w:r>
      <w:r w:rsidRPr="00863E42">
        <w:rPr>
          <w:rFonts w:ascii="Arial Narrow" w:hAnsi="Arial Narrow"/>
        </w:rPr>
        <w:t>новых контрагентов в справочник.</w:t>
      </w:r>
    </w:p>
    <w:p w:rsidR="00286BF1" w:rsidRPr="00863E42" w:rsidRDefault="00286BF1" w:rsidP="002027C1">
      <w:pPr>
        <w:ind w:right="425" w:firstLine="426"/>
        <w:contextualSpacing/>
        <w:jc w:val="both"/>
        <w:rPr>
          <w:rFonts w:ascii="Arial Narrow" w:hAnsi="Arial Narrow"/>
        </w:rPr>
      </w:pPr>
      <w:r>
        <w:rPr>
          <w:rFonts w:ascii="Arial Narrow" w:hAnsi="Arial Narrow"/>
        </w:rPr>
        <w:t>2.1.5</w:t>
      </w:r>
      <w:r w:rsidRPr="00863E42">
        <w:rPr>
          <w:rFonts w:ascii="Arial Narrow" w:hAnsi="Arial Narrow"/>
        </w:rPr>
        <w:t xml:space="preserve">.3 Сопровождение договоров в </w:t>
      </w:r>
      <w:r>
        <w:rPr>
          <w:rFonts w:ascii="Arial Narrow" w:hAnsi="Arial Narrow"/>
        </w:rPr>
        <w:t>учетной</w:t>
      </w:r>
      <w:r w:rsidRPr="00863E42">
        <w:rPr>
          <w:rFonts w:ascii="Arial Narrow" w:hAnsi="Arial Narrow"/>
        </w:rPr>
        <w:t xml:space="preserve"> системе: актуализация графиков исполнения и платежей, создание счетов на оплату, заведение первичной документации.</w:t>
      </w:r>
    </w:p>
    <w:p w:rsidR="00286BF1" w:rsidRPr="00863E42" w:rsidRDefault="00286BF1" w:rsidP="002027C1">
      <w:pPr>
        <w:ind w:right="425" w:firstLine="426"/>
        <w:contextualSpacing/>
        <w:jc w:val="both"/>
        <w:rPr>
          <w:rFonts w:ascii="Arial Narrow" w:hAnsi="Arial Narrow"/>
        </w:rPr>
      </w:pPr>
      <w:r>
        <w:rPr>
          <w:rFonts w:ascii="Arial Narrow" w:hAnsi="Arial Narrow"/>
        </w:rPr>
        <w:t>2.1.5</w:t>
      </w:r>
      <w:r w:rsidRPr="00863E42">
        <w:rPr>
          <w:rFonts w:ascii="Arial Narrow" w:hAnsi="Arial Narrow"/>
        </w:rPr>
        <w:t xml:space="preserve">.4 Печать, передача на подписание уполномоченным лицам Общества и передача документов контрагенту, истребование подписанных документов у контрагентов по доходным договорам, которые ведутся в </w:t>
      </w:r>
      <w:r>
        <w:rPr>
          <w:rFonts w:ascii="Arial Narrow" w:hAnsi="Arial Narrow"/>
        </w:rPr>
        <w:t>учетной</w:t>
      </w:r>
      <w:r w:rsidRPr="00863E42">
        <w:rPr>
          <w:rFonts w:ascii="Arial Narrow" w:hAnsi="Arial Narrow"/>
        </w:rPr>
        <w:t xml:space="preserve"> системе.</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2.1.</w:t>
      </w:r>
      <w:r>
        <w:rPr>
          <w:rFonts w:ascii="Arial Narrow" w:hAnsi="Arial Narrow"/>
        </w:rPr>
        <w:t>5</w:t>
      </w:r>
      <w:r w:rsidRPr="00863E42">
        <w:rPr>
          <w:rFonts w:ascii="Arial Narrow" w:hAnsi="Arial Narrow"/>
        </w:rPr>
        <w:t xml:space="preserve">.5 Выявление нарушений со стороны контрагента условий оплаты по </w:t>
      </w:r>
      <w:r>
        <w:rPr>
          <w:rFonts w:ascii="Arial Narrow" w:hAnsi="Arial Narrow"/>
        </w:rPr>
        <w:t>доходным договорам</w:t>
      </w:r>
      <w:r w:rsidRPr="00863E42">
        <w:rPr>
          <w:rFonts w:ascii="Arial Narrow" w:hAnsi="Arial Narrow"/>
        </w:rPr>
        <w:t>,</w:t>
      </w:r>
      <w:r w:rsidRPr="00AD1AAC">
        <w:rPr>
          <w:rFonts w:ascii="Arial Narrow" w:hAnsi="Arial Narrow"/>
        </w:rPr>
        <w:t xml:space="preserve"> которые ведутся в </w:t>
      </w:r>
      <w:r>
        <w:rPr>
          <w:rFonts w:ascii="Arial Narrow" w:hAnsi="Arial Narrow"/>
        </w:rPr>
        <w:t>учетной</w:t>
      </w:r>
      <w:r w:rsidRPr="00AD1AAC">
        <w:rPr>
          <w:rFonts w:ascii="Arial Narrow" w:hAnsi="Arial Narrow"/>
        </w:rPr>
        <w:t xml:space="preserve"> системе</w:t>
      </w:r>
      <w:r>
        <w:rPr>
          <w:rFonts w:ascii="Arial Narrow" w:hAnsi="Arial Narrow"/>
        </w:rPr>
        <w:t>,</w:t>
      </w:r>
      <w:r w:rsidRPr="00863E42">
        <w:rPr>
          <w:rFonts w:ascii="Arial Narrow" w:hAnsi="Arial Narrow"/>
        </w:rPr>
        <w:t xml:space="preserve"> расчет суммы пеней, штрафов. Выставление счета, получение подтверждения у контрагента по доходным договорам, которые ведутся в </w:t>
      </w:r>
      <w:r>
        <w:rPr>
          <w:rFonts w:ascii="Arial Narrow" w:hAnsi="Arial Narrow"/>
        </w:rPr>
        <w:t>учетной</w:t>
      </w:r>
      <w:r w:rsidRPr="00863E42">
        <w:rPr>
          <w:rFonts w:ascii="Arial Narrow" w:hAnsi="Arial Narrow"/>
        </w:rPr>
        <w:t xml:space="preserve"> системе</w:t>
      </w:r>
    </w:p>
    <w:p w:rsidR="00286BF1" w:rsidRPr="00863E42" w:rsidRDefault="00286BF1" w:rsidP="002027C1">
      <w:pPr>
        <w:ind w:right="425" w:firstLine="426"/>
        <w:contextualSpacing/>
        <w:jc w:val="both"/>
        <w:rPr>
          <w:rFonts w:ascii="Arial Narrow" w:hAnsi="Arial Narrow"/>
        </w:rPr>
      </w:pPr>
      <w:r w:rsidRPr="00863E42">
        <w:rPr>
          <w:rFonts w:ascii="Arial Narrow" w:hAnsi="Arial Narrow"/>
        </w:rPr>
        <w:t>2.1.</w:t>
      </w:r>
      <w:r>
        <w:rPr>
          <w:rFonts w:ascii="Arial Narrow" w:hAnsi="Arial Narrow"/>
        </w:rPr>
        <w:t>5</w:t>
      </w:r>
      <w:r w:rsidRPr="00863E42">
        <w:rPr>
          <w:rFonts w:ascii="Arial Narrow" w:hAnsi="Arial Narrow"/>
        </w:rPr>
        <w:t>.6 Заведение сделок в модуле Казначейство по финансовым вложениям, кредитам и займам.</w:t>
      </w:r>
    </w:p>
    <w:p w:rsidR="00286BF1" w:rsidRPr="00863E42" w:rsidRDefault="00286BF1" w:rsidP="002027C1">
      <w:pPr>
        <w:tabs>
          <w:tab w:val="left" w:pos="1200"/>
        </w:tabs>
        <w:ind w:firstLine="426"/>
        <w:jc w:val="both"/>
        <w:rPr>
          <w:rFonts w:ascii="Arial Narrow" w:hAnsi="Arial Narrow"/>
        </w:rPr>
      </w:pPr>
      <w:r w:rsidRPr="00863E42">
        <w:rPr>
          <w:rFonts w:ascii="Arial Narrow" w:hAnsi="Arial Narrow"/>
        </w:rPr>
        <w:t>2.2 Ростелеком вправе:</w:t>
      </w:r>
    </w:p>
    <w:p w:rsidR="00286BF1" w:rsidRPr="00863E42" w:rsidRDefault="00286BF1" w:rsidP="002027C1">
      <w:pPr>
        <w:tabs>
          <w:tab w:val="left" w:pos="1200"/>
        </w:tabs>
        <w:ind w:firstLine="426"/>
        <w:jc w:val="both"/>
        <w:rPr>
          <w:rFonts w:ascii="Arial Narrow" w:hAnsi="Arial Narrow"/>
        </w:rPr>
      </w:pPr>
      <w:r w:rsidRPr="00863E42">
        <w:rPr>
          <w:rFonts w:ascii="Arial Narrow" w:hAnsi="Arial Narrow"/>
        </w:rPr>
        <w:t xml:space="preserve">2.2.1. Требовать от Общества предоставления документов и информации, необходимых Ростелекому для выполнения своих обязанностей, в сроки, предусмотренные соответствующими регламентами Ростелекома. </w:t>
      </w:r>
    </w:p>
    <w:p w:rsidR="00286BF1" w:rsidRPr="00863E42" w:rsidRDefault="00286BF1" w:rsidP="00286BF1">
      <w:pPr>
        <w:ind w:left="720"/>
        <w:contextualSpacing/>
        <w:rPr>
          <w:rFonts w:ascii="Arial Narrow" w:hAnsi="Arial Narrow"/>
        </w:rPr>
      </w:pPr>
    </w:p>
    <w:p w:rsidR="00286BF1" w:rsidRPr="00863E42" w:rsidRDefault="00286BF1" w:rsidP="00286BF1">
      <w:pPr>
        <w:tabs>
          <w:tab w:val="left" w:pos="1200"/>
        </w:tabs>
        <w:ind w:firstLine="426"/>
        <w:jc w:val="both"/>
        <w:rPr>
          <w:rFonts w:ascii="Arial Narrow" w:hAnsi="Arial Narrow"/>
          <w:sz w:val="22"/>
          <w:szCs w:val="22"/>
        </w:rPr>
      </w:pPr>
    </w:p>
    <w:p w:rsidR="00286BF1" w:rsidRPr="00863E42" w:rsidRDefault="00286BF1" w:rsidP="002027C1">
      <w:pPr>
        <w:numPr>
          <w:ilvl w:val="0"/>
          <w:numId w:val="46"/>
        </w:numPr>
        <w:spacing w:line="276" w:lineRule="auto"/>
        <w:contextualSpacing/>
        <w:jc w:val="both"/>
        <w:rPr>
          <w:rFonts w:ascii="Arial Narrow" w:hAnsi="Arial Narrow"/>
        </w:rPr>
      </w:pPr>
      <w:r w:rsidRPr="00863E42">
        <w:rPr>
          <w:rFonts w:ascii="Arial Narrow" w:hAnsi="Arial Narrow"/>
        </w:rPr>
        <w:t>ПРАВА И ОБЯЗАННОСТИ ОБЩЕСТВА</w:t>
      </w:r>
    </w:p>
    <w:p w:rsidR="00286BF1" w:rsidRPr="00863E42" w:rsidRDefault="00286BF1" w:rsidP="002027C1">
      <w:pPr>
        <w:ind w:left="465"/>
        <w:contextualSpacing/>
        <w:jc w:val="both"/>
        <w:rPr>
          <w:rFonts w:ascii="Arial Narrow" w:hAnsi="Arial Narrow"/>
          <w:b/>
          <w:color w:val="FF0000"/>
        </w:rPr>
      </w:pPr>
    </w:p>
    <w:p w:rsidR="00286BF1" w:rsidRPr="00863E42" w:rsidRDefault="00286BF1" w:rsidP="002027C1">
      <w:pPr>
        <w:tabs>
          <w:tab w:val="left" w:pos="851"/>
        </w:tabs>
        <w:ind w:firstLine="426"/>
        <w:jc w:val="both"/>
        <w:rPr>
          <w:rFonts w:ascii="Arial Narrow" w:hAnsi="Arial Narrow"/>
          <w:color w:val="000000" w:themeColor="text1"/>
        </w:rPr>
      </w:pPr>
      <w:r w:rsidRPr="00863E42">
        <w:rPr>
          <w:rFonts w:ascii="Arial Narrow" w:hAnsi="Arial Narrow"/>
          <w:color w:val="000000" w:themeColor="text1"/>
        </w:rPr>
        <w:t>3.1 Общество обязуется:</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Нести все затраты, необходимые в целях осуществления деятельности по направлениям, перечисленным в настоящем разделе (расчеты с контрагентами Общества, уплата налогов и т.д.)</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Обеспечить занесение необходимых данных в</w:t>
      </w:r>
      <w:r>
        <w:rPr>
          <w:rFonts w:ascii="Arial Narrow" w:hAnsi="Arial Narrow"/>
          <w:color w:val="000000" w:themeColor="text1"/>
        </w:rPr>
        <w:t xml:space="preserve"> учетную</w:t>
      </w:r>
      <w:r w:rsidRPr="00863E42">
        <w:rPr>
          <w:rFonts w:ascii="Arial Narrow" w:hAnsi="Arial Narrow"/>
          <w:color w:val="000000" w:themeColor="text1"/>
        </w:rPr>
        <w:t xml:space="preserve"> систему в порядке и сроки, указанные в соответствующих регламентах Ростелекома</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Своевременно предоставлять Ростелекому документы, необходимую информацию для выполнения Ростелекомом обязанностей, предусмотренных настоящим разделом</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Нести ответственность за недостоверность сформированной бухгалтерской и налоговой отчетности, а также вызванные этим последствия, в случае несвоевременности, недостоверности и/или неполноты информации, предоставленной Обществом Ростелекому</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 xml:space="preserve">Нести ответственность за недостоверность сформированной бухгалтерской и налоговой отчетности, а также вызванные этим последствия в случае отсутствия оригиналов первичных (иных подтверждающих) документов, сканированные копии которых ранее были представлены Ростелекому для отражения хозяйственных операций в бухгалтерском и </w:t>
      </w:r>
      <w:r w:rsidR="002027C1" w:rsidRPr="00863E42">
        <w:rPr>
          <w:rFonts w:ascii="Arial Narrow" w:hAnsi="Arial Narrow"/>
          <w:color w:val="000000" w:themeColor="text1"/>
        </w:rPr>
        <w:t>налоговом учете</w:t>
      </w:r>
      <w:r w:rsidRPr="00863E42">
        <w:rPr>
          <w:rFonts w:ascii="Arial Narrow" w:hAnsi="Arial Narrow"/>
          <w:color w:val="000000" w:themeColor="text1"/>
        </w:rPr>
        <w:t xml:space="preserve"> Общества.</w:t>
      </w:r>
    </w:p>
    <w:p w:rsidR="00286BF1" w:rsidRPr="00863E42" w:rsidRDefault="00286BF1" w:rsidP="00BA2CD5">
      <w:pPr>
        <w:numPr>
          <w:ilvl w:val="2"/>
          <w:numId w:val="48"/>
        </w:numPr>
        <w:spacing w:line="276" w:lineRule="auto"/>
        <w:ind w:left="0" w:right="425" w:firstLine="709"/>
        <w:contextualSpacing/>
        <w:jc w:val="both"/>
        <w:rPr>
          <w:rFonts w:ascii="Arial Narrow" w:hAnsi="Arial Narrow"/>
          <w:color w:val="000000" w:themeColor="text1"/>
        </w:rPr>
      </w:pPr>
      <w:r w:rsidRPr="00863E42">
        <w:rPr>
          <w:rFonts w:ascii="Arial Narrow" w:hAnsi="Arial Narrow"/>
          <w:color w:val="000000" w:themeColor="text1"/>
        </w:rPr>
        <w:t xml:space="preserve">Самостоятельно проводить проверку контрагентов на предмет их добросовестности в соответствии с порядком, утвержденным Обществом. </w:t>
      </w:r>
    </w:p>
    <w:p w:rsidR="00286BF1" w:rsidRPr="00863E42" w:rsidRDefault="00286BF1" w:rsidP="00BA2CD5">
      <w:pPr>
        <w:numPr>
          <w:ilvl w:val="2"/>
          <w:numId w:val="48"/>
        </w:numPr>
        <w:spacing w:line="276" w:lineRule="auto"/>
        <w:ind w:left="0" w:right="423" w:firstLine="709"/>
        <w:jc w:val="both"/>
        <w:rPr>
          <w:rFonts w:ascii="Arial Narrow" w:hAnsi="Arial Narrow"/>
          <w:color w:val="000000" w:themeColor="text1"/>
        </w:rPr>
      </w:pPr>
      <w:r w:rsidRPr="00863E42">
        <w:rPr>
          <w:rFonts w:ascii="Arial Narrow" w:hAnsi="Arial Narrow"/>
          <w:color w:val="000000" w:themeColor="text1"/>
        </w:rPr>
        <w:t xml:space="preserve">Осуществлять контроль за предоставлением контрагентами, копий свидетельства о регистрации, свидетельства о постановке на налоговый учет, а также нести ответственность за вызванные налоговые последствия в случае отсутствия указанных документов и выявления иных фактов регистрации контрагентов в рамках налоговых проверок.  </w:t>
      </w:r>
    </w:p>
    <w:p w:rsidR="00286BF1" w:rsidRPr="00863E42" w:rsidRDefault="00286BF1" w:rsidP="00BA2CD5">
      <w:pPr>
        <w:numPr>
          <w:ilvl w:val="2"/>
          <w:numId w:val="48"/>
        </w:numPr>
        <w:spacing w:line="276" w:lineRule="auto"/>
        <w:ind w:left="0" w:right="281" w:firstLine="709"/>
        <w:rPr>
          <w:rFonts w:ascii="Arial Narrow" w:hAnsi="Arial Narrow"/>
          <w:color w:val="000000" w:themeColor="text1"/>
        </w:rPr>
      </w:pPr>
      <w:r w:rsidRPr="00863E42">
        <w:rPr>
          <w:rFonts w:ascii="Arial Narrow" w:hAnsi="Arial Narrow"/>
          <w:color w:val="000000" w:themeColor="text1"/>
        </w:rPr>
        <w:t xml:space="preserve">Обеспечивать сохранность архива первичных иных документов, на основании которых отражались в учете хозяйственные операции, формировалась бухгалтерская и налоговая отчетность. </w:t>
      </w:r>
    </w:p>
    <w:p w:rsidR="00286BF1" w:rsidRDefault="00286BF1" w:rsidP="00BA2CD5">
      <w:pPr>
        <w:numPr>
          <w:ilvl w:val="2"/>
          <w:numId w:val="48"/>
        </w:numPr>
        <w:spacing w:line="276" w:lineRule="auto"/>
        <w:ind w:left="0" w:right="281" w:firstLine="709"/>
        <w:jc w:val="both"/>
        <w:rPr>
          <w:rFonts w:ascii="Arial Narrow" w:hAnsi="Arial Narrow"/>
          <w:color w:val="000000" w:themeColor="text1"/>
        </w:rPr>
      </w:pPr>
      <w:r w:rsidRPr="00863E42">
        <w:rPr>
          <w:rFonts w:ascii="Arial Narrow" w:hAnsi="Arial Narrow"/>
          <w:color w:val="000000" w:themeColor="text1"/>
        </w:rPr>
        <w:t>Общество выдает Ростелекому доверенность (доверенности), составленную (составленные) с соблюдением требований действующего законодательства Российской Федерации, на представление интересов Заказчика в вышеуказанных органах и организациях, судах и арбитражных судах.</w:t>
      </w:r>
    </w:p>
    <w:p w:rsidR="00286BF1" w:rsidRPr="00863E42" w:rsidRDefault="00BA2CD5" w:rsidP="00BA2CD5">
      <w:pPr>
        <w:numPr>
          <w:ilvl w:val="1"/>
          <w:numId w:val="48"/>
        </w:numPr>
        <w:tabs>
          <w:tab w:val="left" w:pos="1200"/>
        </w:tabs>
        <w:spacing w:line="276" w:lineRule="auto"/>
        <w:ind w:left="0" w:firstLine="426"/>
        <w:jc w:val="both"/>
        <w:rPr>
          <w:rFonts w:ascii="Arial Narrow" w:hAnsi="Arial Narrow"/>
          <w:color w:val="000000" w:themeColor="text1"/>
        </w:rPr>
      </w:pPr>
      <w:r>
        <w:rPr>
          <w:rFonts w:ascii="Arial Narrow" w:hAnsi="Arial Narrow"/>
          <w:color w:val="000000" w:themeColor="text1"/>
        </w:rPr>
        <w:t>Общество вправе</w:t>
      </w:r>
    </w:p>
    <w:p w:rsidR="00286BF1" w:rsidRPr="00863E42" w:rsidRDefault="00286BF1" w:rsidP="002027C1">
      <w:pPr>
        <w:numPr>
          <w:ilvl w:val="2"/>
          <w:numId w:val="47"/>
        </w:numPr>
        <w:spacing w:line="276" w:lineRule="auto"/>
        <w:ind w:left="0" w:right="425" w:firstLine="567"/>
        <w:jc w:val="both"/>
        <w:rPr>
          <w:rFonts w:ascii="Arial Narrow" w:hAnsi="Arial Narrow"/>
          <w:color w:val="000000" w:themeColor="text1"/>
        </w:rPr>
      </w:pPr>
      <w:r w:rsidRPr="00863E42">
        <w:rPr>
          <w:rFonts w:ascii="Arial Narrow" w:hAnsi="Arial Narrow"/>
          <w:color w:val="000000" w:themeColor="text1"/>
        </w:rPr>
        <w:t>Требовать от Ростелекома выполнения обязательств по данному разделу.</w:t>
      </w:r>
    </w:p>
    <w:tbl>
      <w:tblPr>
        <w:tblpPr w:leftFromText="180" w:rightFromText="180" w:vertAnchor="text" w:horzAnchor="margin" w:tblpY="1229"/>
        <w:tblW w:w="0" w:type="auto"/>
        <w:tblLook w:val="04A0" w:firstRow="1" w:lastRow="0" w:firstColumn="1" w:lastColumn="0" w:noHBand="0" w:noVBand="1"/>
      </w:tblPr>
      <w:tblGrid>
        <w:gridCol w:w="4781"/>
        <w:gridCol w:w="4790"/>
      </w:tblGrid>
      <w:tr w:rsidR="002027C1" w:rsidRPr="009030E8" w:rsidTr="002027C1">
        <w:tc>
          <w:tcPr>
            <w:tcW w:w="4781" w:type="dxa"/>
            <w:shd w:val="clear" w:color="auto" w:fill="auto"/>
          </w:tcPr>
          <w:p w:rsidR="002027C1" w:rsidRDefault="002027C1" w:rsidP="002027C1">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2027C1" w:rsidRPr="009030E8" w:rsidRDefault="002027C1" w:rsidP="002027C1">
            <w:pPr>
              <w:spacing w:before="120"/>
              <w:rPr>
                <w:rFonts w:ascii="Arial Narrow" w:hAnsi="Arial Narrow"/>
                <w:b/>
                <w:bCs/>
              </w:rPr>
            </w:pPr>
            <w:r>
              <w:rPr>
                <w:rFonts w:ascii="Arial Narrow" w:hAnsi="Arial Narrow"/>
                <w:b/>
                <w:bCs/>
              </w:rPr>
              <w:t xml:space="preserve">____________ М. Г. </w:t>
            </w:r>
            <w:proofErr w:type="spellStart"/>
            <w:r>
              <w:rPr>
                <w:rFonts w:ascii="Arial Narrow" w:hAnsi="Arial Narrow"/>
                <w:b/>
                <w:bCs/>
              </w:rPr>
              <w:t>Долгоаршинных</w:t>
            </w:r>
            <w:proofErr w:type="spellEnd"/>
          </w:p>
        </w:tc>
        <w:tc>
          <w:tcPr>
            <w:tcW w:w="4790" w:type="dxa"/>
            <w:shd w:val="clear" w:color="auto" w:fill="auto"/>
          </w:tcPr>
          <w:p w:rsidR="002027C1" w:rsidRDefault="002027C1" w:rsidP="002027C1">
            <w:pPr>
              <w:spacing w:before="120"/>
              <w:rPr>
                <w:rFonts w:ascii="Arial Narrow" w:hAnsi="Arial Narrow"/>
                <w:b/>
                <w:iCs/>
              </w:rPr>
            </w:pPr>
            <w:r>
              <w:rPr>
                <w:rFonts w:ascii="Arial Narrow" w:hAnsi="Arial Narrow"/>
                <w:b/>
                <w:iCs/>
              </w:rPr>
              <w:t xml:space="preserve">          </w:t>
            </w:r>
            <w:r w:rsidRPr="009030E8">
              <w:rPr>
                <w:rFonts w:ascii="Arial Narrow" w:hAnsi="Arial Narrow"/>
                <w:b/>
                <w:iCs/>
              </w:rPr>
              <w:t>От имени Ростелеком:</w:t>
            </w:r>
          </w:p>
          <w:p w:rsidR="002027C1" w:rsidRPr="009030E8" w:rsidRDefault="002027C1" w:rsidP="002027C1">
            <w:pPr>
              <w:spacing w:before="120"/>
              <w:rPr>
                <w:rFonts w:ascii="Arial Narrow" w:hAnsi="Arial Narrow"/>
                <w:b/>
                <w:iCs/>
              </w:rPr>
            </w:pPr>
            <w:r>
              <w:rPr>
                <w:rFonts w:ascii="Arial Narrow" w:hAnsi="Arial Narrow"/>
                <w:b/>
                <w:iCs/>
              </w:rPr>
              <w:t xml:space="preserve">          _____________ Д.Ю. </w:t>
            </w:r>
            <w:proofErr w:type="spellStart"/>
            <w:r>
              <w:rPr>
                <w:rFonts w:ascii="Arial Narrow" w:hAnsi="Arial Narrow"/>
                <w:b/>
                <w:iCs/>
              </w:rPr>
              <w:t>Пересветов</w:t>
            </w:r>
            <w:proofErr w:type="spellEnd"/>
          </w:p>
          <w:p w:rsidR="002027C1" w:rsidRPr="009030E8" w:rsidRDefault="002027C1" w:rsidP="002027C1">
            <w:pPr>
              <w:widowControl w:val="0"/>
              <w:autoSpaceDE w:val="0"/>
              <w:autoSpaceDN w:val="0"/>
              <w:adjustRightInd w:val="0"/>
              <w:spacing w:line="360" w:lineRule="auto"/>
              <w:rPr>
                <w:rFonts w:ascii="Arial Narrow" w:hAnsi="Arial Narrow"/>
                <w:b/>
                <w:bCs/>
              </w:rPr>
            </w:pPr>
          </w:p>
        </w:tc>
      </w:tr>
    </w:tbl>
    <w:p w:rsidR="00286BF1" w:rsidRPr="00863E42" w:rsidRDefault="00286BF1" w:rsidP="00286BF1">
      <w:pPr>
        <w:spacing w:after="200" w:line="276" w:lineRule="auto"/>
        <w:ind w:left="786"/>
        <w:contextualSpacing/>
        <w:jc w:val="both"/>
        <w:rPr>
          <w:rFonts w:ascii="Arial Narrow" w:hAnsi="Arial Narrow"/>
          <w:color w:val="000000" w:themeColor="text1"/>
          <w:sz w:val="28"/>
        </w:rPr>
      </w:pPr>
    </w:p>
    <w:p w:rsidR="00EB25A9" w:rsidRDefault="00EB25A9" w:rsidP="000B0AB8">
      <w:pPr>
        <w:autoSpaceDE w:val="0"/>
        <w:autoSpaceDN w:val="0"/>
        <w:adjustRightInd w:val="0"/>
        <w:rPr>
          <w:rFonts w:ascii="Arial Narrow" w:hAnsi="Arial Narrow"/>
        </w:rPr>
      </w:pPr>
    </w:p>
    <w:p w:rsidR="00EB25A9" w:rsidRDefault="00EB25A9" w:rsidP="000B0AB8">
      <w:pPr>
        <w:autoSpaceDE w:val="0"/>
        <w:autoSpaceDN w:val="0"/>
        <w:adjustRightInd w:val="0"/>
        <w:rPr>
          <w:rFonts w:ascii="Arial Narrow" w:hAnsi="Arial Narrow"/>
        </w:rPr>
      </w:pPr>
    </w:p>
    <w:p w:rsidR="002D111E" w:rsidRDefault="00EB25A9" w:rsidP="00EB25A9">
      <w:pPr>
        <w:autoSpaceDE w:val="0"/>
        <w:autoSpaceDN w:val="0"/>
        <w:adjustRightInd w:val="0"/>
        <w:jc w:val="right"/>
        <w:rPr>
          <w:rFonts w:ascii="Arial Narrow" w:hAnsi="Arial Narrow"/>
        </w:rPr>
      </w:pPr>
      <w:r>
        <w:rPr>
          <w:rFonts w:ascii="Arial Narrow" w:hAnsi="Arial Narrow"/>
        </w:rPr>
        <w:t xml:space="preserve">                                                                                  </w:t>
      </w:r>
      <w:r w:rsidR="000B0AB8">
        <w:rPr>
          <w:rFonts w:ascii="Arial Narrow" w:hAnsi="Arial Narrow"/>
        </w:rPr>
        <w:t xml:space="preserve">   </w:t>
      </w:r>
    </w:p>
    <w:p w:rsidR="00CC6080" w:rsidRPr="00863E42" w:rsidRDefault="002D111E" w:rsidP="00CC6080">
      <w:pPr>
        <w:autoSpaceDE w:val="0"/>
        <w:autoSpaceDN w:val="0"/>
        <w:adjustRightInd w:val="0"/>
        <w:jc w:val="right"/>
        <w:rPr>
          <w:rFonts w:ascii="Arial Narrow" w:hAnsi="Arial Narrow"/>
        </w:rPr>
      </w:pPr>
      <w:r>
        <w:rPr>
          <w:rFonts w:ascii="Arial Narrow" w:hAnsi="Arial Narrow"/>
        </w:rPr>
        <w:br w:type="page"/>
      </w:r>
      <w:r w:rsidR="00CC6080" w:rsidRPr="00863E42">
        <w:rPr>
          <w:rFonts w:ascii="Arial Narrow" w:hAnsi="Arial Narrow"/>
        </w:rPr>
        <w:t>Приложение № 6.</w:t>
      </w:r>
      <w:r w:rsidR="00CC6080">
        <w:rPr>
          <w:rFonts w:ascii="Arial Narrow" w:hAnsi="Arial Narrow"/>
        </w:rPr>
        <w:t>3</w:t>
      </w:r>
    </w:p>
    <w:p w:rsidR="00CC6080" w:rsidRPr="00DD6721" w:rsidRDefault="00CC6080" w:rsidP="00CC6080">
      <w:pPr>
        <w:autoSpaceDE w:val="0"/>
        <w:autoSpaceDN w:val="0"/>
        <w:adjustRightInd w:val="0"/>
        <w:jc w:val="right"/>
        <w:rPr>
          <w:rFonts w:ascii="Arial Narrow" w:hAnsi="Arial Narrow"/>
        </w:rPr>
      </w:pPr>
      <w:r w:rsidRPr="0023091F">
        <w:rPr>
          <w:rFonts w:ascii="Arial Narrow" w:hAnsi="Arial Narrow"/>
        </w:rPr>
        <w:t xml:space="preserve">к Договору </w:t>
      </w:r>
      <w:proofErr w:type="gramStart"/>
      <w:r>
        <w:rPr>
          <w:rFonts w:ascii="Arial Narrow" w:hAnsi="Arial Narrow"/>
        </w:rPr>
        <w:t xml:space="preserve">№  </w:t>
      </w:r>
      <w:r w:rsidRPr="0023091F">
        <w:rPr>
          <w:rFonts w:ascii="Arial Narrow" w:hAnsi="Arial Narrow"/>
        </w:rPr>
        <w:t>от</w:t>
      </w:r>
      <w:proofErr w:type="gramEnd"/>
      <w:r w:rsidRPr="0023091F">
        <w:rPr>
          <w:rFonts w:ascii="Arial Narrow" w:hAnsi="Arial Narrow"/>
        </w:rPr>
        <w:t xml:space="preserve"> «</w:t>
      </w:r>
      <w:r>
        <w:rPr>
          <w:rFonts w:ascii="Arial Narrow" w:hAnsi="Arial Narrow"/>
        </w:rPr>
        <w:t xml:space="preserve">    </w:t>
      </w:r>
      <w:r w:rsidRPr="0023091F">
        <w:rPr>
          <w:rFonts w:ascii="Arial Narrow" w:hAnsi="Arial Narrow"/>
        </w:rPr>
        <w:t>»</w:t>
      </w:r>
      <w:r>
        <w:rPr>
          <w:rFonts w:ascii="Arial Narrow" w:hAnsi="Arial Narrow"/>
        </w:rPr>
        <w:t xml:space="preserve"> ______ 201_ </w:t>
      </w:r>
      <w:r w:rsidRPr="0023091F">
        <w:rPr>
          <w:rFonts w:ascii="Arial Narrow" w:hAnsi="Arial Narrow"/>
        </w:rPr>
        <w:t>г.</w:t>
      </w:r>
    </w:p>
    <w:p w:rsidR="00863E42" w:rsidRPr="00863E42" w:rsidRDefault="00863E42" w:rsidP="00CC6080">
      <w:pPr>
        <w:spacing w:after="200" w:line="276" w:lineRule="auto"/>
        <w:ind w:firstLine="6237"/>
        <w:rPr>
          <w:rFonts w:ascii="Arial Narrow" w:hAnsi="Arial Narrow"/>
        </w:rPr>
      </w:pPr>
    </w:p>
    <w:p w:rsidR="00863E42" w:rsidRPr="00863E42" w:rsidRDefault="00863E42" w:rsidP="00863E42">
      <w:pPr>
        <w:spacing w:after="120"/>
        <w:ind w:right="425"/>
        <w:jc w:val="center"/>
        <w:rPr>
          <w:rFonts w:ascii="Arial Narrow" w:hAnsi="Arial Narrow"/>
          <w:b/>
          <w:sz w:val="28"/>
          <w:szCs w:val="28"/>
        </w:rPr>
      </w:pPr>
    </w:p>
    <w:p w:rsidR="002D111E" w:rsidRPr="00863E42" w:rsidRDefault="002D111E" w:rsidP="002D111E">
      <w:pPr>
        <w:spacing w:after="120"/>
        <w:ind w:right="425"/>
        <w:jc w:val="center"/>
        <w:rPr>
          <w:rFonts w:ascii="Arial Narrow" w:hAnsi="Arial Narrow"/>
          <w:b/>
          <w:sz w:val="28"/>
          <w:szCs w:val="28"/>
        </w:rPr>
      </w:pPr>
      <w:r w:rsidRPr="00863E42">
        <w:rPr>
          <w:rFonts w:ascii="Arial Narrow" w:hAnsi="Arial Narrow"/>
          <w:b/>
          <w:sz w:val="28"/>
          <w:szCs w:val="28"/>
        </w:rPr>
        <w:t xml:space="preserve">Условия выполнения Ростелеком деятельности, предусмотренной Договором </w:t>
      </w:r>
    </w:p>
    <w:p w:rsidR="002D111E" w:rsidRPr="00863E42" w:rsidRDefault="002D111E" w:rsidP="002D111E">
      <w:pPr>
        <w:spacing w:after="120"/>
        <w:ind w:right="425"/>
        <w:jc w:val="center"/>
        <w:rPr>
          <w:rFonts w:ascii="Arial Narrow" w:hAnsi="Arial Narrow"/>
          <w:b/>
          <w:sz w:val="28"/>
          <w:szCs w:val="28"/>
        </w:rPr>
      </w:pPr>
      <w:r w:rsidRPr="00863E42">
        <w:rPr>
          <w:rFonts w:ascii="Arial Narrow" w:hAnsi="Arial Narrow"/>
          <w:b/>
          <w:sz w:val="28"/>
          <w:szCs w:val="28"/>
        </w:rPr>
        <w:t>Раздел «Управление Персоналом»</w:t>
      </w:r>
    </w:p>
    <w:p w:rsidR="002D111E" w:rsidRPr="00863E42" w:rsidRDefault="002D111E" w:rsidP="002D111E">
      <w:pPr>
        <w:spacing w:after="120"/>
        <w:ind w:right="425"/>
        <w:jc w:val="center"/>
        <w:rPr>
          <w:rFonts w:ascii="Arial Narrow" w:hAnsi="Arial Narrow"/>
          <w:b/>
          <w:sz w:val="28"/>
          <w:szCs w:val="28"/>
        </w:rPr>
      </w:pPr>
    </w:p>
    <w:p w:rsidR="002D111E" w:rsidRPr="00863E42" w:rsidRDefault="002D111E" w:rsidP="00BA2CD5">
      <w:pPr>
        <w:ind w:right="425"/>
        <w:jc w:val="center"/>
        <w:rPr>
          <w:rFonts w:ascii="Arial Narrow" w:hAnsi="Arial Narrow"/>
          <w:b/>
          <w:sz w:val="28"/>
          <w:szCs w:val="28"/>
        </w:rPr>
      </w:pPr>
    </w:p>
    <w:p w:rsidR="002D111E" w:rsidRPr="00863E42" w:rsidRDefault="002D111E" w:rsidP="00BA2CD5">
      <w:pPr>
        <w:jc w:val="both"/>
        <w:rPr>
          <w:rFonts w:ascii="Arial Narrow" w:hAnsi="Arial Narrow"/>
        </w:rPr>
      </w:pPr>
      <w:r w:rsidRPr="00863E42">
        <w:rPr>
          <w:rFonts w:ascii="Arial Narrow" w:hAnsi="Arial Narrow"/>
        </w:rPr>
        <w:t>Деятельность Ростелекома по оказанию Услуг Управление Персоналом направлена на консультирование Общества в области соблюдения трудового законодательства, ведения кадрового учета и формированию кадровой отчетности (услуги по кадровому администрированию) и документальное сопровождение трудовых правоотношений между Обществом и работниками Общества (далее – «услуги»).</w:t>
      </w:r>
    </w:p>
    <w:p w:rsidR="002D111E" w:rsidRPr="00863E42" w:rsidRDefault="002D111E" w:rsidP="00BA2CD5">
      <w:pPr>
        <w:jc w:val="both"/>
        <w:rPr>
          <w:rFonts w:ascii="Arial Narrow" w:hAnsi="Arial Narrow"/>
        </w:rPr>
      </w:pPr>
    </w:p>
    <w:p w:rsidR="002D111E" w:rsidRPr="00863E42" w:rsidRDefault="002D111E" w:rsidP="00BA2CD5">
      <w:pPr>
        <w:jc w:val="both"/>
        <w:rPr>
          <w:rFonts w:ascii="Arial Narrow" w:hAnsi="Arial Narrow"/>
        </w:rPr>
      </w:pPr>
      <w:r w:rsidRPr="00863E42">
        <w:rPr>
          <w:rFonts w:ascii="Arial Narrow" w:hAnsi="Arial Narrow"/>
        </w:rPr>
        <w:t>Деятельность Ростелекома направлена на подготовку проектов документов в соответствии с информацией, полученной от Общества, при этом Общество самостоятельно совершает юридически значимые действия, реализуя свои права и обязанности в качестве работодателя в отношении своих работников, а Ростелеком не восполняет в соответствующей части волеизъявление Общества в отношении регулирования трудовых правоотношений Общества.</w:t>
      </w:r>
    </w:p>
    <w:p w:rsidR="002D111E" w:rsidRPr="00863E42" w:rsidRDefault="002D111E" w:rsidP="00BA2CD5">
      <w:pPr>
        <w:ind w:left="2832" w:firstLine="708"/>
        <w:jc w:val="both"/>
        <w:rPr>
          <w:rFonts w:ascii="Arial Narrow" w:hAnsi="Arial Narrow"/>
        </w:rPr>
      </w:pPr>
    </w:p>
    <w:p w:rsidR="002D111E" w:rsidRPr="00863E42" w:rsidRDefault="002D111E" w:rsidP="00BA2CD5">
      <w:pPr>
        <w:numPr>
          <w:ilvl w:val="0"/>
          <w:numId w:val="8"/>
        </w:numPr>
        <w:spacing w:line="276" w:lineRule="auto"/>
        <w:contextualSpacing/>
        <w:jc w:val="both"/>
        <w:rPr>
          <w:rFonts w:ascii="Arial Narrow" w:hAnsi="Arial Narrow"/>
        </w:rPr>
      </w:pPr>
      <w:r w:rsidRPr="00863E42">
        <w:rPr>
          <w:rFonts w:ascii="Arial Narrow" w:hAnsi="Arial Narrow"/>
        </w:rPr>
        <w:t>ПОРЯДОК ОКАЗАНИЯ УСЛУГ ПО СОПРОВОЖДЕНИЮ ТРУДОВЫХ ОТНОШЕНИЙ</w:t>
      </w:r>
    </w:p>
    <w:p w:rsidR="002D111E" w:rsidRPr="00863E42" w:rsidRDefault="002D111E" w:rsidP="00BA2CD5">
      <w:pPr>
        <w:tabs>
          <w:tab w:val="left" w:pos="1200"/>
        </w:tabs>
        <w:jc w:val="both"/>
        <w:rPr>
          <w:rFonts w:ascii="Arial Narrow" w:hAnsi="Arial Narrow"/>
        </w:rPr>
      </w:pPr>
    </w:p>
    <w:p w:rsidR="002D111E" w:rsidRPr="00863E42" w:rsidRDefault="002D111E" w:rsidP="00BA2CD5">
      <w:pPr>
        <w:numPr>
          <w:ilvl w:val="1"/>
          <w:numId w:val="8"/>
        </w:numPr>
        <w:tabs>
          <w:tab w:val="clear" w:pos="749"/>
        </w:tabs>
        <w:spacing w:line="276" w:lineRule="auto"/>
        <w:ind w:left="0" w:firstLine="426"/>
        <w:jc w:val="both"/>
        <w:rPr>
          <w:rFonts w:ascii="Arial Narrow" w:hAnsi="Arial Narrow"/>
        </w:rPr>
      </w:pPr>
      <w:r w:rsidRPr="00863E42">
        <w:rPr>
          <w:rFonts w:ascii="Arial Narrow" w:hAnsi="Arial Narrow"/>
        </w:rPr>
        <w:t>Общество обеспечивает при исполнении настоящего Договора соблюдение требований действующего законодательства Российской Федерации, в том числе трудового законодательства и законодательства о персональных данных.</w:t>
      </w:r>
    </w:p>
    <w:p w:rsidR="002D111E" w:rsidRPr="00863E42" w:rsidRDefault="002D111E" w:rsidP="00BA2CD5">
      <w:pPr>
        <w:numPr>
          <w:ilvl w:val="1"/>
          <w:numId w:val="8"/>
        </w:numPr>
        <w:tabs>
          <w:tab w:val="clear" w:pos="749"/>
        </w:tabs>
        <w:spacing w:line="276" w:lineRule="auto"/>
        <w:ind w:left="0" w:firstLine="426"/>
        <w:jc w:val="both"/>
        <w:rPr>
          <w:rFonts w:ascii="Arial Narrow" w:hAnsi="Arial Narrow"/>
        </w:rPr>
      </w:pPr>
      <w:r w:rsidRPr="00863E42">
        <w:rPr>
          <w:rFonts w:ascii="Arial Narrow" w:hAnsi="Arial Narrow"/>
        </w:rPr>
        <w:t>Деятельность Ростелекома направлена на подготовку проектов документов в соответствии с информацией, полученной от Общества, при этом Общество самостоятельно совершает юридически значимые действия, реализуя свои права и обязанности в качестве работодателя в отношении своих работников, а Ростелеком не восполняет в соответствующей части волеизъявление Общества в отношении регулирования трудовых правоотношений Общества.</w:t>
      </w:r>
    </w:p>
    <w:p w:rsidR="002D111E" w:rsidRPr="00863E42" w:rsidRDefault="002D111E" w:rsidP="00BA2CD5">
      <w:pPr>
        <w:tabs>
          <w:tab w:val="left" w:pos="1200"/>
        </w:tabs>
        <w:jc w:val="both"/>
        <w:rPr>
          <w:rFonts w:ascii="Arial Narrow" w:hAnsi="Arial Narrow"/>
        </w:rPr>
      </w:pPr>
    </w:p>
    <w:p w:rsidR="002D111E" w:rsidRDefault="002D111E" w:rsidP="00BA2CD5">
      <w:pPr>
        <w:numPr>
          <w:ilvl w:val="0"/>
          <w:numId w:val="8"/>
        </w:numPr>
        <w:spacing w:line="276" w:lineRule="auto"/>
        <w:contextualSpacing/>
        <w:jc w:val="both"/>
        <w:rPr>
          <w:rFonts w:ascii="Arial Narrow" w:hAnsi="Arial Narrow"/>
        </w:rPr>
      </w:pPr>
      <w:r w:rsidRPr="00863E42">
        <w:rPr>
          <w:rFonts w:ascii="Arial Narrow" w:hAnsi="Arial Narrow"/>
        </w:rPr>
        <w:t>ПРАВА И ОБЯЗАННОСТИ РОСТЕЛЕКОМА</w:t>
      </w:r>
    </w:p>
    <w:p w:rsidR="00BA2CD5" w:rsidRPr="00863E42" w:rsidRDefault="00BA2CD5" w:rsidP="00BA2CD5">
      <w:pPr>
        <w:spacing w:line="276" w:lineRule="auto"/>
        <w:ind w:left="465"/>
        <w:contextualSpacing/>
        <w:jc w:val="both"/>
        <w:rPr>
          <w:rFonts w:ascii="Arial Narrow" w:hAnsi="Arial Narrow"/>
        </w:rPr>
      </w:pPr>
    </w:p>
    <w:p w:rsidR="002D111E" w:rsidRPr="00863E42" w:rsidRDefault="002D111E" w:rsidP="00BA2CD5">
      <w:pPr>
        <w:numPr>
          <w:ilvl w:val="1"/>
          <w:numId w:val="8"/>
        </w:numPr>
        <w:tabs>
          <w:tab w:val="left" w:pos="1200"/>
        </w:tabs>
        <w:spacing w:line="276" w:lineRule="auto"/>
        <w:ind w:left="0" w:firstLine="426"/>
        <w:jc w:val="both"/>
        <w:rPr>
          <w:rFonts w:ascii="Arial Narrow" w:hAnsi="Arial Narrow"/>
        </w:rPr>
      </w:pPr>
      <w:r w:rsidRPr="00863E42">
        <w:rPr>
          <w:rFonts w:ascii="Arial Narrow" w:hAnsi="Arial Narrow"/>
        </w:rPr>
        <w:t>Ростелеком обязуется:</w:t>
      </w:r>
    </w:p>
    <w:p w:rsidR="002D111E" w:rsidRPr="00863E42" w:rsidRDefault="002D111E" w:rsidP="00BA2CD5">
      <w:pPr>
        <w:tabs>
          <w:tab w:val="left" w:pos="1200"/>
        </w:tabs>
        <w:ind w:firstLine="567"/>
        <w:jc w:val="both"/>
        <w:rPr>
          <w:rFonts w:ascii="Arial Narrow" w:hAnsi="Arial Narrow"/>
        </w:rPr>
      </w:pPr>
      <w:r w:rsidRPr="00863E42">
        <w:rPr>
          <w:rFonts w:ascii="Arial Narrow" w:hAnsi="Arial Narrow"/>
        </w:rPr>
        <w:t xml:space="preserve">2.1.1. В рамках оказания услуг по ведению кадрового учета и формированию кадровой отчетности подготавливать и передавать Обществу проекты документов с использованием унифицированных </w:t>
      </w:r>
      <w:proofErr w:type="gramStart"/>
      <w:r w:rsidRPr="00863E42">
        <w:rPr>
          <w:rFonts w:ascii="Arial Narrow" w:hAnsi="Arial Narrow"/>
        </w:rPr>
        <w:t>форм  в</w:t>
      </w:r>
      <w:proofErr w:type="gramEnd"/>
      <w:r w:rsidRPr="00863E42">
        <w:rPr>
          <w:rFonts w:ascii="Arial Narrow" w:hAnsi="Arial Narrow"/>
        </w:rPr>
        <w:t xml:space="preserve"> соответствии с Постановлением Госкомстата РФ от 05.01.2004 № 1.</w:t>
      </w:r>
    </w:p>
    <w:p w:rsidR="002D111E" w:rsidRPr="00863E42" w:rsidRDefault="002D111E" w:rsidP="00BA2CD5">
      <w:pPr>
        <w:tabs>
          <w:tab w:val="left" w:pos="1200"/>
        </w:tabs>
        <w:ind w:firstLine="567"/>
        <w:jc w:val="both"/>
        <w:rPr>
          <w:rFonts w:ascii="Arial Narrow" w:hAnsi="Arial Narrow"/>
        </w:rPr>
      </w:pPr>
      <w:r w:rsidRPr="00863E42">
        <w:rPr>
          <w:rFonts w:ascii="Arial Narrow" w:hAnsi="Arial Narrow"/>
        </w:rPr>
        <w:t xml:space="preserve">2.1.2. Осуществлять ввод предоставленных Обществом персональных данных его работников в </w:t>
      </w:r>
      <w:r>
        <w:rPr>
          <w:rFonts w:ascii="Arial Narrow" w:hAnsi="Arial Narrow"/>
        </w:rPr>
        <w:t>используемую учетную систему</w:t>
      </w:r>
      <w:r w:rsidRPr="00863E42">
        <w:rPr>
          <w:rFonts w:ascii="Arial Narrow" w:hAnsi="Arial Narrow"/>
        </w:rPr>
        <w:t xml:space="preserve">. </w:t>
      </w:r>
    </w:p>
    <w:p w:rsidR="002D111E" w:rsidRPr="00863E42" w:rsidRDefault="002D111E" w:rsidP="00BA2CD5">
      <w:pPr>
        <w:ind w:right="425"/>
        <w:rPr>
          <w:rFonts w:ascii="Arial Narrow" w:hAnsi="Arial Narrow"/>
          <w:lang w:val="x-none" w:eastAsia="x-none"/>
        </w:rPr>
      </w:pPr>
      <w:r w:rsidRPr="00863E42">
        <w:rPr>
          <w:rFonts w:ascii="Arial Narrow" w:hAnsi="Arial Narrow"/>
          <w:lang w:eastAsia="x-none"/>
        </w:rPr>
        <w:t xml:space="preserve">              </w:t>
      </w:r>
      <w:r w:rsidRPr="00863E42">
        <w:rPr>
          <w:rFonts w:ascii="Arial Narrow" w:hAnsi="Arial Narrow"/>
          <w:lang w:val="x-none" w:eastAsia="x-none"/>
        </w:rPr>
        <w:t xml:space="preserve">2.1.2.1 Ведение организационной структуры и справочника должностей </w:t>
      </w:r>
    </w:p>
    <w:p w:rsidR="002D111E" w:rsidRPr="00863E42" w:rsidRDefault="002D111E" w:rsidP="00BA2CD5">
      <w:pPr>
        <w:ind w:right="425"/>
        <w:rPr>
          <w:rFonts w:ascii="Arial Narrow" w:hAnsi="Arial Narrow"/>
          <w:lang w:val="x-none" w:eastAsia="x-none"/>
        </w:rPr>
      </w:pPr>
      <w:r w:rsidRPr="00863E42">
        <w:rPr>
          <w:rFonts w:ascii="Arial Narrow" w:hAnsi="Arial Narrow"/>
          <w:lang w:val="x-none" w:eastAsia="x-none"/>
        </w:rPr>
        <w:t xml:space="preserve">              2.1.2.2 Направление «компенсации и льготы»</w:t>
      </w:r>
    </w:p>
    <w:p w:rsidR="002D111E" w:rsidRPr="00BA2CD5" w:rsidRDefault="002D111E" w:rsidP="00BA2CD5">
      <w:pPr>
        <w:pStyle w:val="af9"/>
        <w:numPr>
          <w:ilvl w:val="0"/>
          <w:numId w:val="49"/>
        </w:numPr>
        <w:spacing w:line="276" w:lineRule="auto"/>
        <w:ind w:left="0" w:right="425" w:firstLine="1134"/>
        <w:rPr>
          <w:rFonts w:ascii="Arial Narrow" w:hAnsi="Arial Narrow"/>
          <w:lang w:val="x-none" w:eastAsia="x-none"/>
        </w:rPr>
      </w:pPr>
      <w:r w:rsidRPr="00BA2CD5">
        <w:rPr>
          <w:rFonts w:ascii="Arial Narrow" w:hAnsi="Arial Narrow"/>
          <w:lang w:val="x-none" w:eastAsia="x-none"/>
        </w:rPr>
        <w:t xml:space="preserve">Установление должностных (индивидуальных) окладов </w:t>
      </w:r>
    </w:p>
    <w:p w:rsidR="002D111E" w:rsidRPr="00BA2CD5" w:rsidRDefault="002D111E" w:rsidP="00BA2CD5">
      <w:pPr>
        <w:pStyle w:val="af9"/>
        <w:numPr>
          <w:ilvl w:val="0"/>
          <w:numId w:val="49"/>
        </w:numPr>
        <w:spacing w:line="276" w:lineRule="auto"/>
        <w:ind w:left="0" w:right="425" w:firstLine="1134"/>
        <w:rPr>
          <w:rFonts w:ascii="Arial Narrow" w:hAnsi="Arial Narrow"/>
          <w:lang w:val="x-none" w:eastAsia="x-none"/>
        </w:rPr>
      </w:pPr>
      <w:r w:rsidRPr="00BA2CD5">
        <w:rPr>
          <w:rFonts w:ascii="Arial Narrow" w:hAnsi="Arial Narrow"/>
          <w:lang w:val="x-none" w:eastAsia="x-none"/>
        </w:rPr>
        <w:t xml:space="preserve">Ведение штатного расписания </w:t>
      </w:r>
    </w:p>
    <w:p w:rsidR="002D111E" w:rsidRPr="00BA2CD5" w:rsidRDefault="002D111E" w:rsidP="00BA2CD5">
      <w:pPr>
        <w:pStyle w:val="af9"/>
        <w:numPr>
          <w:ilvl w:val="0"/>
          <w:numId w:val="49"/>
        </w:numPr>
        <w:spacing w:line="276" w:lineRule="auto"/>
        <w:ind w:left="0" w:right="425" w:firstLine="1134"/>
        <w:rPr>
          <w:rFonts w:ascii="Arial Narrow" w:hAnsi="Arial Narrow"/>
          <w:lang w:val="x-none" w:eastAsia="x-none"/>
        </w:rPr>
      </w:pPr>
      <w:r w:rsidRPr="00BA2CD5">
        <w:rPr>
          <w:rFonts w:ascii="Arial Narrow" w:hAnsi="Arial Narrow"/>
          <w:lang w:val="x-none" w:eastAsia="x-none"/>
        </w:rPr>
        <w:t xml:space="preserve">Установление/отмена/изменение доплат и надбавок </w:t>
      </w:r>
    </w:p>
    <w:p w:rsidR="002D111E" w:rsidRPr="00BA2CD5" w:rsidRDefault="002D111E" w:rsidP="00BA2CD5">
      <w:pPr>
        <w:pStyle w:val="af9"/>
        <w:numPr>
          <w:ilvl w:val="0"/>
          <w:numId w:val="49"/>
        </w:numPr>
        <w:spacing w:line="276" w:lineRule="auto"/>
        <w:ind w:left="0" w:right="425" w:firstLine="1134"/>
        <w:rPr>
          <w:rFonts w:ascii="Arial Narrow" w:hAnsi="Arial Narrow"/>
          <w:lang w:val="x-none" w:eastAsia="x-none"/>
        </w:rPr>
      </w:pPr>
      <w:r w:rsidRPr="00BA2CD5">
        <w:rPr>
          <w:rFonts w:ascii="Arial Narrow" w:hAnsi="Arial Narrow"/>
          <w:lang w:val="x-none" w:eastAsia="x-none"/>
        </w:rPr>
        <w:t xml:space="preserve">Администрирование системы оплаты труда </w:t>
      </w:r>
    </w:p>
    <w:p w:rsidR="002D111E" w:rsidRPr="00BA2CD5" w:rsidRDefault="002D111E" w:rsidP="00BA2CD5">
      <w:pPr>
        <w:pStyle w:val="af9"/>
        <w:numPr>
          <w:ilvl w:val="0"/>
          <w:numId w:val="49"/>
        </w:numPr>
        <w:spacing w:line="276" w:lineRule="auto"/>
        <w:ind w:left="0" w:right="425" w:firstLine="1134"/>
        <w:rPr>
          <w:rFonts w:ascii="Arial Narrow" w:hAnsi="Arial Narrow"/>
          <w:lang w:val="x-none" w:eastAsia="x-none"/>
        </w:rPr>
      </w:pPr>
      <w:r w:rsidRPr="00BA2CD5">
        <w:rPr>
          <w:rFonts w:ascii="Arial Narrow" w:hAnsi="Arial Narrow"/>
          <w:lang w:val="x-none" w:eastAsia="x-none"/>
        </w:rPr>
        <w:t xml:space="preserve">Премирование            </w:t>
      </w:r>
    </w:p>
    <w:p w:rsidR="002D111E" w:rsidRPr="00863E42" w:rsidRDefault="002D111E" w:rsidP="00BA2CD5">
      <w:pPr>
        <w:ind w:left="708" w:right="425"/>
        <w:rPr>
          <w:rFonts w:ascii="Arial Narrow" w:hAnsi="Arial Narrow"/>
          <w:lang w:val="x-none" w:eastAsia="x-none"/>
        </w:rPr>
      </w:pPr>
      <w:r w:rsidRPr="00863E42">
        <w:rPr>
          <w:rFonts w:ascii="Arial Narrow" w:hAnsi="Arial Narrow"/>
          <w:lang w:val="x-none" w:eastAsia="x-none"/>
        </w:rPr>
        <w:t>2.1.2.3.Кадровое администрирование</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Оформление приемов, переводов, увольнений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Оформление всех видов отпусков, ведение графика отпусков в </w:t>
      </w:r>
      <w:r>
        <w:rPr>
          <w:rFonts w:ascii="Arial Narrow" w:hAnsi="Arial Narrow"/>
          <w:lang w:eastAsia="x-none"/>
        </w:rPr>
        <w:t>учетной системе</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Оформление командировок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Оформление изменения персональных данных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Оформление и учет листков нетрудоспособности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Учет дисциплинарных взысканий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Оформление работы в выходной или нерабочий праздничный день, сверхурочных работ</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Учет награждений/поощрений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Направление на обучение </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Загрузка фотографий сотрудников в систему</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Предоставление гарантий и компенсаций работникам, совмещающим работу с обучением</w:t>
      </w:r>
    </w:p>
    <w:p w:rsidR="002D111E" w:rsidRPr="00863E42" w:rsidRDefault="002D111E" w:rsidP="00BA2CD5">
      <w:pPr>
        <w:numPr>
          <w:ilvl w:val="1"/>
          <w:numId w:val="50"/>
        </w:numPr>
        <w:spacing w:line="276" w:lineRule="auto"/>
        <w:ind w:left="0" w:right="425" w:firstLine="1134"/>
        <w:rPr>
          <w:rFonts w:ascii="Arial Narrow" w:hAnsi="Arial Narrow"/>
          <w:lang w:val="x-none" w:eastAsia="x-none"/>
        </w:rPr>
      </w:pPr>
      <w:r w:rsidRPr="00863E42">
        <w:rPr>
          <w:rFonts w:ascii="Arial Narrow" w:hAnsi="Arial Narrow"/>
          <w:lang w:val="x-none" w:eastAsia="x-none"/>
        </w:rPr>
        <w:t xml:space="preserve">Внесение информации о страховом свидетельстве государственного  пенсионного страхования работника </w:t>
      </w:r>
    </w:p>
    <w:p w:rsidR="002D111E" w:rsidRPr="00863E42" w:rsidRDefault="002D111E" w:rsidP="00BA2CD5">
      <w:pPr>
        <w:ind w:right="425" w:firstLine="567"/>
        <w:rPr>
          <w:rFonts w:ascii="Arial Narrow" w:hAnsi="Arial Narrow"/>
          <w:lang w:val="x-none" w:eastAsia="x-none"/>
        </w:rPr>
      </w:pPr>
      <w:r w:rsidRPr="00863E42">
        <w:rPr>
          <w:rFonts w:ascii="Arial Narrow" w:hAnsi="Arial Narrow"/>
          <w:lang w:val="x-none" w:eastAsia="x-none"/>
        </w:rPr>
        <w:t>2.1.3. Осуществлять административное сопровождение договорного учета (подбор, внутренние коммуникации, обучение) в системах.</w:t>
      </w:r>
    </w:p>
    <w:p w:rsidR="002D111E" w:rsidRPr="00863E42" w:rsidRDefault="002D111E" w:rsidP="00BA2CD5">
      <w:pPr>
        <w:ind w:firstLine="567"/>
        <w:jc w:val="both"/>
        <w:rPr>
          <w:rFonts w:ascii="Arial Narrow" w:hAnsi="Arial Narrow"/>
        </w:rPr>
      </w:pPr>
      <w:r w:rsidRPr="00863E42">
        <w:rPr>
          <w:rFonts w:ascii="Arial Narrow" w:hAnsi="Arial Narrow"/>
        </w:rPr>
        <w:t xml:space="preserve">2.1.4. Подготавливать и передавать Обществу проекты справок о трудовой деятельности работников Общества и копии документов, связанных с работой. </w:t>
      </w:r>
    </w:p>
    <w:p w:rsidR="002D111E" w:rsidRPr="00863E42" w:rsidRDefault="002D111E" w:rsidP="00BA2CD5">
      <w:pPr>
        <w:ind w:firstLine="567"/>
        <w:jc w:val="both"/>
        <w:rPr>
          <w:rFonts w:ascii="Arial Narrow" w:hAnsi="Arial Narrow"/>
        </w:rPr>
      </w:pPr>
      <w:r w:rsidRPr="00863E42">
        <w:rPr>
          <w:rFonts w:ascii="Arial Narrow" w:hAnsi="Arial Narrow"/>
        </w:rPr>
        <w:t>2.1.5.  Осуществлять консультирование персонала Общества по вопросам, связанным с трудовой деятельностью, за исключением:</w:t>
      </w:r>
    </w:p>
    <w:p w:rsidR="002D111E" w:rsidRPr="00863E42" w:rsidRDefault="002D111E" w:rsidP="00BA2CD5">
      <w:pPr>
        <w:ind w:firstLine="360"/>
        <w:jc w:val="both"/>
        <w:rPr>
          <w:rFonts w:ascii="Arial Narrow" w:hAnsi="Arial Narrow"/>
        </w:rPr>
      </w:pPr>
      <w:r w:rsidRPr="00863E42">
        <w:rPr>
          <w:rFonts w:ascii="Arial Narrow" w:hAnsi="Arial Narrow"/>
        </w:rPr>
        <w:t>а) Обработки запросов, в соответствии с которыми:</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 xml:space="preserve">Необходим учет специфики нормативной базы или условий труда </w:t>
      </w:r>
      <w:r>
        <w:rPr>
          <w:rFonts w:ascii="Arial Narrow" w:hAnsi="Arial Narrow"/>
        </w:rPr>
        <w:t>Общества</w:t>
      </w:r>
      <w:r w:rsidRPr="00863E42">
        <w:rPr>
          <w:rFonts w:ascii="Arial Narrow" w:hAnsi="Arial Narrow"/>
        </w:rPr>
        <w:t>;</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 xml:space="preserve">Необходима информация по статусу или результату по бизнес-процессам, выполняемым работниками Управлений по работе с персоналом </w:t>
      </w:r>
      <w:r>
        <w:rPr>
          <w:rFonts w:ascii="Arial Narrow" w:hAnsi="Arial Narrow"/>
        </w:rPr>
        <w:t>Общества</w:t>
      </w:r>
      <w:r w:rsidRPr="00863E42">
        <w:rPr>
          <w:rFonts w:ascii="Arial Narrow" w:hAnsi="Arial Narrow"/>
        </w:rPr>
        <w:t xml:space="preserve"> и не переданным на обслуживание в ОЦО;</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Необходима информация по условиям расторжения трудового договора по инициативе работодателя;</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Необходимы пояснения по условиям наложения/снятия дисциплинарных взысканий на работника;</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Необходима информация по выплатам при несчастном случае на производстве;</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Необходимо уточнение информации в графике работы и/или табеле учета рабочего времени;</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Необходимы пояснения по расчету доплат, надбавок, премий;</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 xml:space="preserve">Необходимы пояснения по изменению уровня оплаты труда: Размера индексации и массового повышения окладов, оценки персонала, соответствию оклада медиане </w:t>
      </w:r>
      <w:proofErr w:type="spellStart"/>
      <w:r w:rsidRPr="00863E42">
        <w:rPr>
          <w:rFonts w:ascii="Arial Narrow" w:hAnsi="Arial Narrow"/>
        </w:rPr>
        <w:t>грейда</w:t>
      </w:r>
      <w:proofErr w:type="spellEnd"/>
      <w:r w:rsidRPr="00863E42">
        <w:rPr>
          <w:rFonts w:ascii="Arial Narrow" w:hAnsi="Arial Narrow"/>
        </w:rPr>
        <w:t>;</w:t>
      </w:r>
    </w:p>
    <w:p w:rsidR="002D111E" w:rsidRPr="00863E42" w:rsidRDefault="002D111E" w:rsidP="00BA2CD5">
      <w:pPr>
        <w:numPr>
          <w:ilvl w:val="0"/>
          <w:numId w:val="38"/>
        </w:numPr>
        <w:spacing w:line="276" w:lineRule="auto"/>
        <w:ind w:left="0" w:firstLine="1134"/>
        <w:contextualSpacing/>
        <w:jc w:val="both"/>
        <w:rPr>
          <w:rFonts w:ascii="Arial Narrow" w:hAnsi="Arial Narrow"/>
        </w:rPr>
      </w:pPr>
      <w:r w:rsidRPr="00863E42">
        <w:rPr>
          <w:rFonts w:ascii="Arial Narrow" w:hAnsi="Arial Narrow"/>
        </w:rPr>
        <w:t>Необходимы пояснения по порядку привлечения к материальной ответственности.</w:t>
      </w:r>
    </w:p>
    <w:p w:rsidR="002D111E" w:rsidRPr="00863E42" w:rsidRDefault="00BA2CD5" w:rsidP="00BA2CD5">
      <w:pPr>
        <w:tabs>
          <w:tab w:val="right" w:pos="352"/>
        </w:tabs>
        <w:spacing w:line="276" w:lineRule="auto"/>
        <w:jc w:val="both"/>
        <w:rPr>
          <w:rFonts w:ascii="Arial Narrow" w:hAnsi="Arial Narrow"/>
        </w:rPr>
      </w:pPr>
      <w:r>
        <w:rPr>
          <w:rFonts w:ascii="Arial Narrow" w:hAnsi="Arial Narrow"/>
        </w:rPr>
        <w:tab/>
      </w:r>
      <w:r>
        <w:rPr>
          <w:rFonts w:ascii="Arial Narrow" w:hAnsi="Arial Narrow"/>
        </w:rPr>
        <w:tab/>
      </w:r>
      <w:r w:rsidR="002D111E" w:rsidRPr="00863E42">
        <w:rPr>
          <w:rFonts w:ascii="Arial Narrow" w:hAnsi="Arial Narrow"/>
        </w:rPr>
        <w:t>б) Обработки иных запросов, связанных с возможными нарушениями законодательства РФ, которые могут повлечь судебное производство с Обществом или обращения в Государственную инспекцию труда.</w:t>
      </w:r>
    </w:p>
    <w:p w:rsidR="002D111E" w:rsidRPr="00863E42" w:rsidRDefault="002D111E" w:rsidP="00BA2CD5">
      <w:pPr>
        <w:ind w:firstLine="567"/>
        <w:jc w:val="both"/>
        <w:rPr>
          <w:rFonts w:ascii="Arial Narrow" w:hAnsi="Arial Narrow"/>
        </w:rPr>
      </w:pPr>
      <w:r w:rsidRPr="00863E42">
        <w:rPr>
          <w:rFonts w:ascii="Arial Narrow" w:hAnsi="Arial Narrow"/>
        </w:rPr>
        <w:t>2.1.6. Формировать проекты документов, необходимых Обществу для представления статистической отчетности о численности и структуре персонала, формировать по запросу Общества отчеты по персоналу из</w:t>
      </w:r>
      <w:r>
        <w:rPr>
          <w:rFonts w:ascii="Arial Narrow" w:hAnsi="Arial Narrow"/>
        </w:rPr>
        <w:t xml:space="preserve"> учетной системы</w:t>
      </w:r>
      <w:r w:rsidRPr="00863E42">
        <w:rPr>
          <w:rFonts w:ascii="Arial Narrow" w:hAnsi="Arial Narrow"/>
        </w:rPr>
        <w:t>.</w:t>
      </w:r>
    </w:p>
    <w:p w:rsidR="002D111E" w:rsidRPr="00863E42" w:rsidRDefault="002D111E" w:rsidP="00BA2CD5">
      <w:pPr>
        <w:ind w:firstLine="567"/>
        <w:jc w:val="both"/>
        <w:rPr>
          <w:rFonts w:ascii="Arial Narrow" w:hAnsi="Arial Narrow"/>
        </w:rPr>
      </w:pPr>
      <w:r w:rsidRPr="00863E42">
        <w:rPr>
          <w:rFonts w:ascii="Arial Narrow" w:hAnsi="Arial Narrow"/>
        </w:rPr>
        <w:t xml:space="preserve">2.1.7. </w:t>
      </w:r>
      <w:r w:rsidRPr="00863E42">
        <w:rPr>
          <w:rFonts w:ascii="Arial Narrow" w:hAnsi="Arial Narrow"/>
          <w:shd w:val="clear" w:color="auto" w:fill="FFFFFF" w:themeFill="background1"/>
        </w:rPr>
        <w:t>Осуществлять организацию оформления банковских карт.</w:t>
      </w:r>
    </w:p>
    <w:p w:rsidR="002D111E" w:rsidRPr="00863E42" w:rsidRDefault="002D111E" w:rsidP="00BA2CD5">
      <w:pPr>
        <w:ind w:firstLine="567"/>
        <w:jc w:val="both"/>
        <w:rPr>
          <w:rFonts w:ascii="Arial Narrow" w:hAnsi="Arial Narrow"/>
        </w:rPr>
      </w:pPr>
      <w:r w:rsidRPr="00863E42">
        <w:rPr>
          <w:rFonts w:ascii="Arial Narrow" w:hAnsi="Arial Narrow"/>
        </w:rPr>
        <w:t>2.1.8. Осуществлять администрирование предоставления работникам Общества социальных льгот и гарантий, в соответствии с трудовым законодательством, а также дополнительных льгот, в случае принятия Обществом решения об обеспечении ими работников.</w:t>
      </w:r>
    </w:p>
    <w:p w:rsidR="002D111E" w:rsidRPr="00863E42" w:rsidRDefault="002D111E" w:rsidP="00BA2CD5">
      <w:pPr>
        <w:ind w:firstLine="567"/>
        <w:jc w:val="both"/>
        <w:rPr>
          <w:rFonts w:ascii="Arial Narrow" w:hAnsi="Arial Narrow"/>
        </w:rPr>
      </w:pPr>
      <w:r w:rsidRPr="00863E42">
        <w:rPr>
          <w:rFonts w:ascii="Arial Narrow" w:hAnsi="Arial Narrow"/>
        </w:rPr>
        <w:t>2.1.9. Осуществлять регистрацию данных и администрирование договоров гражданско-правового характера.</w:t>
      </w:r>
    </w:p>
    <w:p w:rsidR="002D111E" w:rsidRPr="00863E42" w:rsidRDefault="002D111E" w:rsidP="00BA2CD5">
      <w:pPr>
        <w:ind w:firstLine="567"/>
        <w:jc w:val="both"/>
        <w:rPr>
          <w:rFonts w:ascii="Arial Narrow" w:hAnsi="Arial Narrow"/>
        </w:rPr>
      </w:pPr>
      <w:r w:rsidRPr="00863E42">
        <w:rPr>
          <w:rFonts w:ascii="Arial Narrow" w:hAnsi="Arial Narrow"/>
        </w:rPr>
        <w:t xml:space="preserve">2.1.10. Осуществлять внесение записей в трудовые книжки и личные карточки работников Т-2, формировать личные дела, осуществлять ознакомление работников со всеми необходимыми документами, направлять основания для издания приказов лицам, осуществляющим ввод информации в систему, оказывать содействие в подписании приказов </w:t>
      </w:r>
    </w:p>
    <w:p w:rsidR="002D111E" w:rsidRPr="00863E42" w:rsidRDefault="002D111E" w:rsidP="00BA2CD5">
      <w:pPr>
        <w:ind w:firstLine="567"/>
        <w:jc w:val="both"/>
        <w:rPr>
          <w:rFonts w:ascii="Arial Narrow" w:hAnsi="Arial Narrow"/>
        </w:rPr>
      </w:pPr>
      <w:r w:rsidRPr="00863E42">
        <w:rPr>
          <w:rFonts w:ascii="Arial Narrow" w:hAnsi="Arial Narrow"/>
        </w:rPr>
        <w:t xml:space="preserve">2.1.11. В течение двух рабочих дней с момента заключения настоящего Договора назначить из числа работников Ростелекома лицо, ответственное за взаимодействие с Обществом для координации вопросов, связанных с исполнением настоящего Договора, и сообщить соответствующую информацию о назначенном лице Обществу. </w:t>
      </w:r>
    </w:p>
    <w:p w:rsidR="002D111E" w:rsidRPr="00863E42" w:rsidRDefault="002D111E" w:rsidP="00BA2CD5">
      <w:pPr>
        <w:ind w:firstLine="567"/>
        <w:jc w:val="both"/>
        <w:rPr>
          <w:rFonts w:ascii="Arial Narrow" w:hAnsi="Arial Narrow"/>
        </w:rPr>
      </w:pPr>
      <w:r w:rsidRPr="00863E42">
        <w:rPr>
          <w:rFonts w:ascii="Arial Narrow" w:hAnsi="Arial Narrow"/>
        </w:rPr>
        <w:t>2.1.12. Соблюдать конфиденциальность персональных данных работников Общества, полученных в связи с исполнением настоящего Договора.</w:t>
      </w:r>
    </w:p>
    <w:p w:rsidR="002D111E" w:rsidRPr="00863E42" w:rsidRDefault="002D111E" w:rsidP="00BA2CD5">
      <w:pPr>
        <w:ind w:firstLine="567"/>
        <w:jc w:val="both"/>
        <w:rPr>
          <w:rFonts w:ascii="Arial Narrow" w:hAnsi="Arial Narrow"/>
        </w:rPr>
      </w:pPr>
      <w:r w:rsidRPr="00863E42">
        <w:rPr>
          <w:rFonts w:ascii="Arial Narrow" w:hAnsi="Arial Narrow"/>
        </w:rPr>
        <w:t>2.1.13. Обеспечить хранение трудовых книжек</w:t>
      </w:r>
    </w:p>
    <w:p w:rsidR="002D111E" w:rsidRPr="00863E42" w:rsidRDefault="002D111E" w:rsidP="00BA2C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Arial Narrow" w:hAnsi="Arial Narrow" w:cs="Courier New"/>
        </w:rPr>
      </w:pPr>
      <w:r w:rsidRPr="00863E42">
        <w:rPr>
          <w:rFonts w:ascii="Arial Narrow" w:hAnsi="Arial Narrow" w:cs="Courier New"/>
        </w:rPr>
        <w:t xml:space="preserve">  </w:t>
      </w:r>
    </w:p>
    <w:p w:rsidR="002D111E" w:rsidRPr="00863E42" w:rsidRDefault="002D111E" w:rsidP="00BA2CD5">
      <w:pPr>
        <w:ind w:firstLine="426"/>
        <w:rPr>
          <w:color w:val="1F497D"/>
        </w:rPr>
      </w:pPr>
      <w:r w:rsidRPr="00863E42">
        <w:rPr>
          <w:rFonts w:ascii="Arial Narrow" w:hAnsi="Arial Narrow"/>
        </w:rPr>
        <w:t xml:space="preserve">2.2 Общество в своем задании указывает на необходимость подготовки проектов документов на бумажном носителе или в электронном виде. При этом передача представителю Общества проектов документов, подготовленных Ростелекомом в целях реализации условий настоящего Договора на бумажном носителе, </w:t>
      </w:r>
      <w:r w:rsidRPr="00163102">
        <w:rPr>
          <w:rFonts w:ascii="Arial Narrow" w:hAnsi="Arial Narrow"/>
        </w:rPr>
        <w:t xml:space="preserve">осуществляется по </w:t>
      </w:r>
      <w:proofErr w:type="gramStart"/>
      <w:r w:rsidRPr="00163102">
        <w:rPr>
          <w:rFonts w:ascii="Arial Narrow" w:hAnsi="Arial Narrow"/>
        </w:rPr>
        <w:t>адресу:_</w:t>
      </w:r>
      <w:proofErr w:type="gramEnd"/>
      <w:r w:rsidRPr="00163102">
        <w:rPr>
          <w:rFonts w:ascii="Arial Narrow" w:hAnsi="Arial Narrow"/>
        </w:rPr>
        <w:t xml:space="preserve">___________________ </w:t>
      </w:r>
    </w:p>
    <w:p w:rsidR="002D111E" w:rsidRPr="00863E42" w:rsidRDefault="002D111E" w:rsidP="00BA2CD5">
      <w:pPr>
        <w:ind w:firstLine="426"/>
        <w:rPr>
          <w:rFonts w:ascii="Arial Narrow" w:hAnsi="Arial Narrow"/>
        </w:rPr>
      </w:pPr>
    </w:p>
    <w:p w:rsidR="002D111E" w:rsidRPr="00163102" w:rsidRDefault="002D111E" w:rsidP="00BA2CD5">
      <w:pPr>
        <w:tabs>
          <w:tab w:val="left" w:pos="1200"/>
        </w:tabs>
        <w:ind w:firstLine="426"/>
        <w:jc w:val="both"/>
        <w:rPr>
          <w:rFonts w:ascii="Arial Narrow" w:hAnsi="Arial Narrow"/>
        </w:rPr>
      </w:pPr>
      <w:r w:rsidRPr="00863E42">
        <w:rPr>
          <w:rFonts w:ascii="Arial Narrow" w:hAnsi="Arial Narrow"/>
        </w:rPr>
        <w:t>2.3 Ростелеком вправе:</w:t>
      </w:r>
    </w:p>
    <w:p w:rsidR="002D111E" w:rsidRPr="00863E42" w:rsidRDefault="002D111E" w:rsidP="00BA2CD5">
      <w:pPr>
        <w:tabs>
          <w:tab w:val="left" w:pos="1200"/>
        </w:tabs>
        <w:ind w:firstLine="567"/>
        <w:jc w:val="both"/>
        <w:rPr>
          <w:rFonts w:ascii="Arial Narrow" w:hAnsi="Arial Narrow"/>
        </w:rPr>
      </w:pPr>
      <w:r w:rsidRPr="00863E42">
        <w:rPr>
          <w:rFonts w:ascii="Arial Narrow" w:hAnsi="Arial Narrow"/>
        </w:rPr>
        <w:t xml:space="preserve">2.3.1. Требовать от Общества предоставления документов и информации, необходимых Ростелекому для выполнения своих обязанностей, в сроки, предусмотренные настоящим Приложением. </w:t>
      </w:r>
    </w:p>
    <w:p w:rsidR="002D111E" w:rsidRPr="00863E42" w:rsidRDefault="002D111E" w:rsidP="00BA2CD5">
      <w:pPr>
        <w:ind w:left="465" w:firstLine="426"/>
        <w:contextualSpacing/>
        <w:jc w:val="both"/>
        <w:rPr>
          <w:rFonts w:ascii="Arial Narrow" w:hAnsi="Arial Narrow"/>
        </w:rPr>
      </w:pPr>
      <w:r w:rsidRPr="00863E42">
        <w:rPr>
          <w:rFonts w:ascii="Arial Narrow" w:hAnsi="Arial Narrow"/>
        </w:rPr>
        <w:t xml:space="preserve"> </w:t>
      </w:r>
    </w:p>
    <w:p w:rsidR="002D111E" w:rsidRPr="00863E42" w:rsidRDefault="002D111E" w:rsidP="00BA2CD5">
      <w:pPr>
        <w:ind w:left="465"/>
        <w:contextualSpacing/>
        <w:jc w:val="both"/>
        <w:rPr>
          <w:rFonts w:ascii="Arial Narrow" w:hAnsi="Arial Narrow"/>
        </w:rPr>
      </w:pPr>
    </w:p>
    <w:p w:rsidR="002D111E" w:rsidRPr="00863E42" w:rsidRDefault="002D111E" w:rsidP="00BA2CD5">
      <w:pPr>
        <w:numPr>
          <w:ilvl w:val="0"/>
          <w:numId w:val="8"/>
        </w:numPr>
        <w:spacing w:line="276" w:lineRule="auto"/>
        <w:contextualSpacing/>
        <w:jc w:val="both"/>
        <w:rPr>
          <w:rFonts w:ascii="Arial Narrow" w:hAnsi="Arial Narrow"/>
        </w:rPr>
      </w:pPr>
      <w:r w:rsidRPr="00863E42">
        <w:rPr>
          <w:rFonts w:ascii="Arial Narrow" w:hAnsi="Arial Narrow"/>
        </w:rPr>
        <w:t>ПРАВА И ОБЯЗАННОСТИ ОБЩЕСТВА</w:t>
      </w:r>
    </w:p>
    <w:p w:rsidR="002D111E" w:rsidRPr="00863E42" w:rsidRDefault="002D111E" w:rsidP="00BA2CD5">
      <w:pPr>
        <w:ind w:left="465"/>
        <w:contextualSpacing/>
        <w:rPr>
          <w:rFonts w:ascii="Arial Narrow" w:hAnsi="Arial Narrow"/>
          <w:b/>
        </w:rPr>
      </w:pPr>
    </w:p>
    <w:p w:rsidR="002D111E" w:rsidRPr="00863E42" w:rsidRDefault="002D111E" w:rsidP="00BA2CD5">
      <w:pPr>
        <w:numPr>
          <w:ilvl w:val="1"/>
          <w:numId w:val="8"/>
        </w:numPr>
        <w:tabs>
          <w:tab w:val="clear" w:pos="749"/>
          <w:tab w:val="num" w:pos="0"/>
          <w:tab w:val="num" w:pos="465"/>
          <w:tab w:val="num" w:pos="993"/>
          <w:tab w:val="left" w:pos="1200"/>
        </w:tabs>
        <w:spacing w:line="276" w:lineRule="auto"/>
        <w:ind w:left="0" w:firstLine="426"/>
        <w:jc w:val="both"/>
        <w:rPr>
          <w:rFonts w:ascii="Arial Narrow" w:hAnsi="Arial Narrow"/>
        </w:rPr>
      </w:pPr>
      <w:r w:rsidRPr="00863E42">
        <w:rPr>
          <w:rFonts w:ascii="Arial Narrow" w:hAnsi="Arial Narrow"/>
        </w:rPr>
        <w:t>Общество обязуется:</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 xml:space="preserve">3.1.1. В течение двух рабочих дней с момента заключения настоящего Договора назначить из числа работников Общества лицо, ответственное за взаимодействие с Ростелекомом для координации вопросов, связанных с исполнением настоящего Договора, и сообщить соответствующую информацию о назначенном лице Ростелекому. </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3.1.2. В течение двух рабочих дней с момента заключения настоящего Договора назначить из числа работников Общества лица, ответственные за предоставление дважды в месяц (13 и 25 числа) сведения о рабочем времени, фактически отработанном и/или неотработанном каждым работником Общества.</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3.1.3. Услуги оказываются Ростелекомом на основании полученного задания Общества с предоставлением копий необходимых документов (заявления, служебные записки, служебные задания для оформления командировок, другие первичные документы).</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3.1.4. Предоставлять Ростелекому документы, необходимую информацию для выполнения Ростелекомом обязанностей, предусмотренных настоящим Договором, одновременно с направлением задания Ростелекому. При этом соответствующие задания должны направляться Ростелекому в сроки, предусмотренные Приложением № 7.13 к настоящему Договору. При необходимости передавать информацию и документы в дополнение к ранее представленным Ростелекому (в том числе по требованию Ростелекома) в течение одного рабочего дня с момента выявления соответствующей необходимости/получения запроса Ростелекома. При этом срок оказания Ростелекомом соответствующей услуги соразмерно продлевается.</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3.1.5.  Предоставлять Ростелекому штатное расписание, изменения к штатному расписанию в течение срока действия настоящего Договора не позднее 1 рабочего дня со дня утверждения штатного расписания, изменений к нему.</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3.1.6. Организовать доставку от Ростелекома проектов документов, подготовленных на бумажном носителе, не реже двух раз в неделю.</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3.1.7. При организации взаимодействия с Ростелекомом принимать ме</w:t>
      </w:r>
      <w:r w:rsidR="00CC6080">
        <w:rPr>
          <w:rFonts w:ascii="Arial Narrow" w:hAnsi="Arial Narrow"/>
        </w:rPr>
        <w:t xml:space="preserve">ры, направленные на соблюдение </w:t>
      </w:r>
      <w:r w:rsidRPr="00863E42">
        <w:rPr>
          <w:rFonts w:ascii="Arial Narrow" w:hAnsi="Arial Narrow"/>
        </w:rPr>
        <w:t xml:space="preserve">пропускного и </w:t>
      </w:r>
      <w:proofErr w:type="spellStart"/>
      <w:r w:rsidRPr="00863E42">
        <w:rPr>
          <w:rFonts w:ascii="Arial Narrow" w:hAnsi="Arial Narrow"/>
        </w:rPr>
        <w:t>внутриобъектового</w:t>
      </w:r>
      <w:proofErr w:type="spellEnd"/>
      <w:r w:rsidRPr="00863E42">
        <w:rPr>
          <w:rFonts w:ascii="Arial Narrow" w:hAnsi="Arial Narrow"/>
        </w:rPr>
        <w:t xml:space="preserve"> режима, установленных у Ростелекома.</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3.1.8. Направлять Ростелекому задания, передавать Ростелекому документы, необходимую информацию, содержащие персональные данные работников Общества, только при наличии письменного согласия соответствующих работников на обработку их персональных данных Ростелекомом.</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3.1.9. Общество выдает Ростелекому доверенность (доверенности), составленную (составленные) с соблюдением требований действующего законодательства Российской Федерации, необходимую для оказания услуг.</w:t>
      </w:r>
    </w:p>
    <w:p w:rsidR="002D111E" w:rsidRPr="00863E42" w:rsidRDefault="002D111E" w:rsidP="00BA2CD5">
      <w:pPr>
        <w:tabs>
          <w:tab w:val="num" w:pos="993"/>
          <w:tab w:val="left" w:pos="1200"/>
        </w:tabs>
        <w:ind w:firstLine="426"/>
        <w:jc w:val="both"/>
        <w:rPr>
          <w:rFonts w:ascii="Arial Narrow" w:hAnsi="Arial Narrow"/>
        </w:rPr>
      </w:pPr>
    </w:p>
    <w:p w:rsidR="002D111E" w:rsidRPr="00863E42" w:rsidRDefault="002D111E" w:rsidP="00BA2CD5">
      <w:pPr>
        <w:tabs>
          <w:tab w:val="num" w:pos="993"/>
          <w:tab w:val="left" w:pos="1200"/>
        </w:tabs>
        <w:ind w:firstLine="426"/>
        <w:jc w:val="both"/>
        <w:rPr>
          <w:rFonts w:ascii="Arial Narrow" w:hAnsi="Arial Narrow"/>
        </w:rPr>
      </w:pPr>
      <w:r w:rsidRPr="00863E42">
        <w:rPr>
          <w:rFonts w:ascii="Arial Narrow" w:hAnsi="Arial Narrow"/>
        </w:rPr>
        <w:t>3.2. Общество вправе:</w:t>
      </w:r>
    </w:p>
    <w:p w:rsidR="002D111E" w:rsidRPr="00863E42" w:rsidRDefault="002D111E" w:rsidP="00BA2CD5">
      <w:pPr>
        <w:tabs>
          <w:tab w:val="num" w:pos="993"/>
          <w:tab w:val="left" w:pos="1200"/>
        </w:tabs>
        <w:ind w:firstLine="567"/>
        <w:jc w:val="both"/>
        <w:rPr>
          <w:rFonts w:ascii="Arial Narrow" w:hAnsi="Arial Narrow"/>
        </w:rPr>
      </w:pPr>
      <w:r w:rsidRPr="00863E42">
        <w:rPr>
          <w:rFonts w:ascii="Arial Narrow" w:hAnsi="Arial Narrow"/>
        </w:rPr>
        <w:t>3.2.1. Требовать от Ростелекома соблюдения конфиденциальности при работе с персональными данными работников Общества.</w:t>
      </w:r>
    </w:p>
    <w:p w:rsidR="002D111E" w:rsidRDefault="002D111E" w:rsidP="00BA2CD5">
      <w:pPr>
        <w:tabs>
          <w:tab w:val="left" w:pos="1200"/>
        </w:tabs>
        <w:jc w:val="both"/>
        <w:rPr>
          <w:rFonts w:ascii="Arial Narrow" w:hAnsi="Arial Narrow"/>
        </w:rPr>
      </w:pPr>
    </w:p>
    <w:p w:rsidR="00CC6080" w:rsidRDefault="00CC6080" w:rsidP="00BA2CD5">
      <w:pPr>
        <w:tabs>
          <w:tab w:val="left" w:pos="1200"/>
        </w:tabs>
        <w:jc w:val="both"/>
        <w:rPr>
          <w:rFonts w:ascii="Arial Narrow" w:hAnsi="Arial Narrow"/>
        </w:rPr>
      </w:pPr>
    </w:p>
    <w:p w:rsidR="00CC6080" w:rsidRDefault="00CC6080" w:rsidP="00BA2CD5">
      <w:pPr>
        <w:tabs>
          <w:tab w:val="left" w:pos="1200"/>
        </w:tabs>
        <w:jc w:val="both"/>
        <w:rPr>
          <w:rFonts w:ascii="Arial Narrow" w:hAnsi="Arial Narrow"/>
        </w:rPr>
      </w:pPr>
    </w:p>
    <w:p w:rsidR="00CC6080" w:rsidRPr="00863E42" w:rsidRDefault="00CC6080" w:rsidP="00BA2CD5">
      <w:pPr>
        <w:tabs>
          <w:tab w:val="left" w:pos="1200"/>
        </w:tabs>
        <w:jc w:val="both"/>
        <w:rPr>
          <w:rFonts w:ascii="Arial Narrow" w:hAnsi="Arial Narrow"/>
        </w:rPr>
      </w:pPr>
    </w:p>
    <w:p w:rsidR="002D111E" w:rsidRPr="00863E42" w:rsidRDefault="002D111E" w:rsidP="002D111E">
      <w:pPr>
        <w:autoSpaceDE w:val="0"/>
        <w:autoSpaceDN w:val="0"/>
        <w:adjustRightInd w:val="0"/>
        <w:rPr>
          <w:rFonts w:ascii="Arial Narrow" w:hAnsi="Arial Narrow"/>
          <w:b/>
        </w:rPr>
      </w:pPr>
    </w:p>
    <w:tbl>
      <w:tblPr>
        <w:tblW w:w="0" w:type="auto"/>
        <w:tblLook w:val="04A0" w:firstRow="1" w:lastRow="0" w:firstColumn="1" w:lastColumn="0" w:noHBand="0" w:noVBand="1"/>
      </w:tblPr>
      <w:tblGrid>
        <w:gridCol w:w="4781"/>
        <w:gridCol w:w="4790"/>
      </w:tblGrid>
      <w:tr w:rsidR="002D111E" w:rsidRPr="009030E8" w:rsidTr="002D111E">
        <w:tc>
          <w:tcPr>
            <w:tcW w:w="4781" w:type="dxa"/>
            <w:shd w:val="clear" w:color="auto" w:fill="auto"/>
          </w:tcPr>
          <w:p w:rsidR="002D111E" w:rsidRDefault="002D111E" w:rsidP="002D111E">
            <w:pPr>
              <w:spacing w:before="120"/>
              <w:rPr>
                <w:rFonts w:ascii="Arial Narrow" w:hAnsi="Arial Narrow"/>
                <w:b/>
                <w:bCs/>
              </w:rPr>
            </w:pPr>
            <w:r w:rsidRPr="009030E8">
              <w:rPr>
                <w:rFonts w:ascii="Arial Narrow" w:hAnsi="Arial Narrow"/>
                <w:b/>
                <w:bCs/>
                <w:iCs/>
              </w:rPr>
              <w:t>От имени Общества:</w:t>
            </w:r>
            <w:r w:rsidRPr="009030E8">
              <w:rPr>
                <w:rFonts w:ascii="Arial Narrow" w:hAnsi="Arial Narrow"/>
                <w:b/>
                <w:bCs/>
              </w:rPr>
              <w:t xml:space="preserve"> </w:t>
            </w:r>
          </w:p>
          <w:p w:rsidR="002D111E" w:rsidRPr="009030E8" w:rsidRDefault="002D111E" w:rsidP="002D111E">
            <w:pPr>
              <w:spacing w:before="120"/>
              <w:rPr>
                <w:rFonts w:ascii="Arial Narrow" w:hAnsi="Arial Narrow"/>
                <w:b/>
                <w:bCs/>
              </w:rPr>
            </w:pPr>
            <w:r>
              <w:rPr>
                <w:rFonts w:ascii="Arial Narrow" w:hAnsi="Arial Narrow"/>
                <w:b/>
                <w:bCs/>
              </w:rPr>
              <w:t xml:space="preserve">____________ М. Г. </w:t>
            </w:r>
            <w:proofErr w:type="spellStart"/>
            <w:r>
              <w:rPr>
                <w:rFonts w:ascii="Arial Narrow" w:hAnsi="Arial Narrow"/>
                <w:b/>
                <w:bCs/>
              </w:rPr>
              <w:t>Долгоаршинных</w:t>
            </w:r>
            <w:proofErr w:type="spellEnd"/>
          </w:p>
        </w:tc>
        <w:tc>
          <w:tcPr>
            <w:tcW w:w="4790" w:type="dxa"/>
            <w:shd w:val="clear" w:color="auto" w:fill="auto"/>
          </w:tcPr>
          <w:p w:rsidR="002D111E" w:rsidRDefault="00CC6080" w:rsidP="002D111E">
            <w:pPr>
              <w:spacing w:before="120"/>
              <w:rPr>
                <w:rFonts w:ascii="Arial Narrow" w:hAnsi="Arial Narrow"/>
                <w:b/>
                <w:iCs/>
              </w:rPr>
            </w:pPr>
            <w:r>
              <w:rPr>
                <w:rFonts w:ascii="Arial Narrow" w:hAnsi="Arial Narrow"/>
                <w:b/>
                <w:iCs/>
              </w:rPr>
              <w:t xml:space="preserve">                        </w:t>
            </w:r>
            <w:r w:rsidR="002D111E" w:rsidRPr="009030E8">
              <w:rPr>
                <w:rFonts w:ascii="Arial Narrow" w:hAnsi="Arial Narrow"/>
                <w:b/>
                <w:iCs/>
              </w:rPr>
              <w:t>От имени Ростелеком:</w:t>
            </w:r>
          </w:p>
          <w:p w:rsidR="002D111E" w:rsidRPr="009030E8" w:rsidRDefault="00CC6080" w:rsidP="002D111E">
            <w:pPr>
              <w:spacing w:before="120"/>
              <w:rPr>
                <w:rFonts w:ascii="Arial Narrow" w:hAnsi="Arial Narrow"/>
                <w:b/>
                <w:iCs/>
              </w:rPr>
            </w:pPr>
            <w:r>
              <w:rPr>
                <w:rFonts w:ascii="Arial Narrow" w:hAnsi="Arial Narrow"/>
                <w:b/>
                <w:iCs/>
              </w:rPr>
              <w:t xml:space="preserve">                         </w:t>
            </w:r>
            <w:r w:rsidR="002D111E">
              <w:rPr>
                <w:rFonts w:ascii="Arial Narrow" w:hAnsi="Arial Narrow"/>
                <w:b/>
                <w:iCs/>
              </w:rPr>
              <w:t xml:space="preserve">_____________ Д.Ю. </w:t>
            </w:r>
            <w:proofErr w:type="spellStart"/>
            <w:r w:rsidR="002D111E">
              <w:rPr>
                <w:rFonts w:ascii="Arial Narrow" w:hAnsi="Arial Narrow"/>
                <w:b/>
                <w:iCs/>
              </w:rPr>
              <w:t>Пересветов</w:t>
            </w:r>
            <w:proofErr w:type="spellEnd"/>
          </w:p>
          <w:p w:rsidR="002D111E" w:rsidRPr="009030E8" w:rsidRDefault="002D111E" w:rsidP="002D111E">
            <w:pPr>
              <w:widowControl w:val="0"/>
              <w:autoSpaceDE w:val="0"/>
              <w:autoSpaceDN w:val="0"/>
              <w:adjustRightInd w:val="0"/>
              <w:spacing w:line="360" w:lineRule="auto"/>
              <w:rPr>
                <w:rFonts w:ascii="Arial Narrow" w:hAnsi="Arial Narrow"/>
                <w:b/>
                <w:bCs/>
              </w:rPr>
            </w:pPr>
          </w:p>
        </w:tc>
      </w:tr>
    </w:tbl>
    <w:p w:rsidR="002D111E" w:rsidRPr="00863E42" w:rsidRDefault="002D111E" w:rsidP="002D111E">
      <w:pPr>
        <w:spacing w:after="200" w:line="276" w:lineRule="auto"/>
      </w:pPr>
    </w:p>
    <w:sectPr w:rsidR="002D111E" w:rsidRPr="00863E42" w:rsidSect="00843E2A">
      <w:headerReference w:type="even" r:id="rId13"/>
      <w:headerReference w:type="default" r:id="rId14"/>
      <w:footerReference w:type="default" r:id="rId15"/>
      <w:headerReference w:type="first" r:id="rId16"/>
      <w:pgSz w:w="11906" w:h="16838"/>
      <w:pgMar w:top="851" w:right="851" w:bottom="851" w:left="1418"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5898" w:rsidRDefault="00015898" w:rsidP="00D523F8">
      <w:r>
        <w:separator/>
      </w:r>
    </w:p>
  </w:endnote>
  <w:endnote w:type="continuationSeparator" w:id="0">
    <w:p w:rsidR="00015898" w:rsidRDefault="00015898" w:rsidP="00D523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898" w:rsidRDefault="00015898">
    <w:pPr>
      <w:pStyle w:val="af6"/>
      <w:jc w:val="right"/>
    </w:pPr>
  </w:p>
  <w:p w:rsidR="00015898" w:rsidRDefault="00015898">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898" w:rsidRDefault="0001589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5898" w:rsidRDefault="00015898" w:rsidP="00D523F8">
      <w:r>
        <w:separator/>
      </w:r>
    </w:p>
  </w:footnote>
  <w:footnote w:type="continuationSeparator" w:id="0">
    <w:p w:rsidR="00015898" w:rsidRDefault="00015898" w:rsidP="00D523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898" w:rsidRDefault="00015898" w:rsidP="00697FF7">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15898" w:rsidRDefault="00015898">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544118"/>
      <w:docPartObj>
        <w:docPartGallery w:val="Page Numbers (Top of Page)"/>
        <w:docPartUnique/>
      </w:docPartObj>
    </w:sdtPr>
    <w:sdtEndPr/>
    <w:sdtContent>
      <w:p w:rsidR="006D4A6B" w:rsidRDefault="006D4A6B">
        <w:pPr>
          <w:pStyle w:val="af"/>
          <w:jc w:val="center"/>
        </w:pPr>
        <w:r>
          <w:fldChar w:fldCharType="begin"/>
        </w:r>
        <w:r>
          <w:instrText>PAGE   \* MERGEFORMAT</w:instrText>
        </w:r>
        <w:r>
          <w:fldChar w:fldCharType="separate"/>
        </w:r>
        <w:r w:rsidR="008B651C" w:rsidRPr="008B651C">
          <w:rPr>
            <w:noProof/>
            <w:lang w:val="ru-RU"/>
          </w:rPr>
          <w:t>14</w:t>
        </w:r>
        <w:r>
          <w:fldChar w:fldCharType="end"/>
        </w:r>
      </w:p>
    </w:sdtContent>
  </w:sdt>
  <w:p w:rsidR="006D4A6B" w:rsidRDefault="006D4A6B">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633902"/>
      <w:docPartObj>
        <w:docPartGallery w:val="Page Numbers (Top of Page)"/>
        <w:docPartUnique/>
      </w:docPartObj>
    </w:sdtPr>
    <w:sdtEndPr/>
    <w:sdtContent>
      <w:p w:rsidR="006D4A6B" w:rsidRDefault="006D4A6B">
        <w:pPr>
          <w:pStyle w:val="af"/>
          <w:jc w:val="center"/>
        </w:pPr>
        <w:r>
          <w:fldChar w:fldCharType="begin"/>
        </w:r>
        <w:r>
          <w:instrText>PAGE   \* MERGEFORMAT</w:instrText>
        </w:r>
        <w:r>
          <w:fldChar w:fldCharType="separate"/>
        </w:r>
        <w:r w:rsidR="008B651C" w:rsidRPr="008B651C">
          <w:rPr>
            <w:noProof/>
            <w:lang w:val="ru-RU"/>
          </w:rPr>
          <w:t>1</w:t>
        </w:r>
        <w:r>
          <w:fldChar w:fldCharType="end"/>
        </w:r>
      </w:p>
    </w:sdtContent>
  </w:sdt>
  <w:p w:rsidR="00015898" w:rsidRDefault="00015898">
    <w:pPr>
      <w:pStyle w:val="a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5898" w:rsidRDefault="00015898" w:rsidP="00697FF7">
    <w:pPr>
      <w:pStyle w:val="af"/>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015898" w:rsidRDefault="00015898">
    <w:pPr>
      <w:pStyle w:val="af"/>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2798028"/>
      <w:docPartObj>
        <w:docPartGallery w:val="Page Numbers (Top of Page)"/>
        <w:docPartUnique/>
      </w:docPartObj>
    </w:sdtPr>
    <w:sdtEndPr/>
    <w:sdtContent>
      <w:p w:rsidR="006D4A6B" w:rsidRDefault="006D4A6B" w:rsidP="006D4A6B">
        <w:pPr>
          <w:pStyle w:val="af"/>
        </w:pPr>
      </w:p>
      <w:p w:rsidR="006D4A6B" w:rsidRDefault="006D4A6B">
        <w:pPr>
          <w:pStyle w:val="af"/>
          <w:jc w:val="center"/>
        </w:pPr>
        <w:r>
          <w:fldChar w:fldCharType="begin"/>
        </w:r>
        <w:r>
          <w:instrText>PAGE   \* MERGEFORMAT</w:instrText>
        </w:r>
        <w:r>
          <w:fldChar w:fldCharType="separate"/>
        </w:r>
        <w:r w:rsidR="008B651C" w:rsidRPr="008B651C">
          <w:rPr>
            <w:noProof/>
            <w:lang w:val="ru-RU"/>
          </w:rPr>
          <w:t>21</w:t>
        </w:r>
        <w:r>
          <w:fldChar w:fldCharType="end"/>
        </w:r>
      </w:p>
    </w:sdtContent>
  </w:sdt>
  <w:p w:rsidR="00015898" w:rsidRDefault="00015898" w:rsidP="00697FF7">
    <w:pPr>
      <w:pStyle w:val="af"/>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5299217"/>
      <w:docPartObj>
        <w:docPartGallery w:val="Page Numbers (Top of Page)"/>
        <w:docPartUnique/>
      </w:docPartObj>
    </w:sdtPr>
    <w:sdtEndPr/>
    <w:sdtContent>
      <w:p w:rsidR="00015898" w:rsidRDefault="00015898">
        <w:pPr>
          <w:pStyle w:val="af"/>
          <w:jc w:val="center"/>
        </w:pPr>
        <w:r>
          <w:fldChar w:fldCharType="begin"/>
        </w:r>
        <w:r>
          <w:instrText>PAGE   \* MERGEFORMAT</w:instrText>
        </w:r>
        <w:r>
          <w:fldChar w:fldCharType="separate"/>
        </w:r>
        <w:r w:rsidR="008B651C" w:rsidRPr="008B651C">
          <w:rPr>
            <w:noProof/>
            <w:lang w:val="ru-RU"/>
          </w:rPr>
          <w:t>15</w:t>
        </w:r>
        <w:r>
          <w:fldChar w:fldCharType="end"/>
        </w:r>
      </w:p>
    </w:sdtContent>
  </w:sdt>
  <w:p w:rsidR="00015898" w:rsidRDefault="00015898">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72C42F74"/>
    <w:lvl w:ilvl="0">
      <w:numFmt w:val="decimal"/>
      <w:lvlText w:val="*"/>
      <w:lvlJc w:val="left"/>
    </w:lvl>
  </w:abstractNum>
  <w:abstractNum w:abstractNumId="1"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38F3D6C"/>
    <w:multiLevelType w:val="multilevel"/>
    <w:tmpl w:val="98404554"/>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146" w:hanging="720"/>
      </w:pPr>
      <w:rPr>
        <w:rFonts w:hint="default"/>
        <w:sz w:val="24"/>
        <w:szCs w:val="24"/>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 w15:restartNumberingAfterBreak="0">
    <w:nsid w:val="0E82401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7D466E0"/>
    <w:multiLevelType w:val="multilevel"/>
    <w:tmpl w:val="FBB03074"/>
    <w:lvl w:ilvl="0">
      <w:start w:val="3"/>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5C2FB2"/>
    <w:multiLevelType w:val="multilevel"/>
    <w:tmpl w:val="F3129E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CE2563"/>
    <w:multiLevelType w:val="multilevel"/>
    <w:tmpl w:val="B38C78D0"/>
    <w:lvl w:ilvl="0">
      <w:start w:val="2"/>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5"/>
      <w:numFmt w:val="decimal"/>
      <w:lvlText w:val="%1.%2.%3."/>
      <w:lvlJc w:val="left"/>
      <w:pPr>
        <w:ind w:left="1224" w:hanging="504"/>
      </w:pPr>
      <w:rPr>
        <w:rFonts w:hint="default"/>
        <w:color w:val="000000" w:themeColor="text1"/>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24F636E"/>
    <w:multiLevelType w:val="hybridMultilevel"/>
    <w:tmpl w:val="71C4E19E"/>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6F42F5"/>
    <w:multiLevelType w:val="hybridMultilevel"/>
    <w:tmpl w:val="A598546A"/>
    <w:lvl w:ilvl="0" w:tplc="A47808A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2C06ABE"/>
    <w:multiLevelType w:val="multilevel"/>
    <w:tmpl w:val="9FC287FA"/>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7C61EFD"/>
    <w:multiLevelType w:val="multilevel"/>
    <w:tmpl w:val="0C34A7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C9F124B"/>
    <w:multiLevelType w:val="multilevel"/>
    <w:tmpl w:val="F7E80F6C"/>
    <w:lvl w:ilvl="0">
      <w:start w:val="1"/>
      <w:numFmt w:val="decimal"/>
      <w:lvlText w:val="%1."/>
      <w:lvlJc w:val="left"/>
      <w:pPr>
        <w:ind w:left="720" w:hanging="360"/>
      </w:pPr>
      <w:rPr>
        <w:rFonts w:hint="default"/>
      </w:rPr>
    </w:lvl>
    <w:lvl w:ilvl="1">
      <w:start w:val="1"/>
      <w:numFmt w:val="decimal"/>
      <w:isLgl/>
      <w:lvlText w:val="%2."/>
      <w:lvlJc w:val="left"/>
      <w:pPr>
        <w:ind w:left="928" w:hanging="360"/>
      </w:pPr>
      <w:rPr>
        <w:rFonts w:ascii="Arial Narrow" w:eastAsia="Times New Roman" w:hAnsi="Arial Narrow"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9" w15:restartNumberingAfterBreak="0">
    <w:nsid w:val="347D4C83"/>
    <w:multiLevelType w:val="multilevel"/>
    <w:tmpl w:val="98404554"/>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sz w:val="24"/>
        <w:szCs w:val="24"/>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20" w15:restartNumberingAfterBreak="0">
    <w:nsid w:val="362A2E15"/>
    <w:multiLevelType w:val="multilevel"/>
    <w:tmpl w:val="1C7051E6"/>
    <w:lvl w:ilvl="0">
      <w:start w:val="1"/>
      <w:numFmt w:val="bullet"/>
      <w:lvlText w:val=""/>
      <w:lvlJc w:val="left"/>
      <w:pPr>
        <w:ind w:left="405" w:hanging="405"/>
      </w:pPr>
      <w:rPr>
        <w:rFonts w:ascii="Symbol" w:hAnsi="Symbol" w:hint="default"/>
      </w:rPr>
    </w:lvl>
    <w:lvl w:ilvl="1">
      <w:start w:val="1"/>
      <w:numFmt w:val="decimal"/>
      <w:lvlText w:val="%1.%2"/>
      <w:lvlJc w:val="left"/>
      <w:pPr>
        <w:ind w:left="765" w:hanging="405"/>
      </w:pPr>
    </w:lvl>
    <w:lvl w:ilvl="2">
      <w:start w:val="4"/>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21" w15:restartNumberingAfterBreak="0">
    <w:nsid w:val="36ED6DF9"/>
    <w:multiLevelType w:val="hybridMultilevel"/>
    <w:tmpl w:val="E30A9E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15:restartNumberingAfterBreak="0">
    <w:nsid w:val="477172D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9FB5BC6"/>
    <w:multiLevelType w:val="multilevel"/>
    <w:tmpl w:val="F6A0E2C0"/>
    <w:lvl w:ilvl="0">
      <w:start w:val="2"/>
      <w:numFmt w:val="decimal"/>
      <w:lvlText w:val="%1."/>
      <w:lvlJc w:val="left"/>
      <w:pPr>
        <w:ind w:left="360" w:hanging="360"/>
      </w:pPr>
      <w:rPr>
        <w:rFonts w:hint="default"/>
      </w:rPr>
    </w:lvl>
    <w:lvl w:ilvl="1">
      <w:start w:val="1"/>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25" w15:restartNumberingAfterBreak="0">
    <w:nsid w:val="4D127B39"/>
    <w:multiLevelType w:val="hybridMultilevel"/>
    <w:tmpl w:val="01E4FC5C"/>
    <w:lvl w:ilvl="0" w:tplc="40A0CF42">
      <w:start w:val="1"/>
      <w:numFmt w:val="decimal"/>
      <w:lvlText w:val="%1."/>
      <w:lvlJc w:val="left"/>
      <w:pPr>
        <w:ind w:left="502"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E9B622A"/>
    <w:multiLevelType w:val="hybridMultilevel"/>
    <w:tmpl w:val="72885B6E"/>
    <w:lvl w:ilvl="0" w:tplc="DB54CB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31A59DB"/>
    <w:multiLevelType w:val="multilevel"/>
    <w:tmpl w:val="65C845A8"/>
    <w:lvl w:ilvl="0">
      <w:start w:val="1"/>
      <w:numFmt w:val="decimal"/>
      <w:pStyle w:val="1"/>
      <w:lvlText w:val="%1."/>
      <w:lvlJc w:val="left"/>
      <w:pPr>
        <w:tabs>
          <w:tab w:val="num" w:pos="540"/>
        </w:tabs>
        <w:ind w:left="540" w:hanging="540"/>
      </w:pPr>
      <w:rPr>
        <w:rFonts w:hint="default"/>
      </w:rPr>
    </w:lvl>
    <w:lvl w:ilvl="1">
      <w:start w:val="1"/>
      <w:numFmt w:val="decimal"/>
      <w:pStyle w:val="2"/>
      <w:lvlText w:val="%1.%2."/>
      <w:lvlJc w:val="left"/>
      <w:pPr>
        <w:tabs>
          <w:tab w:val="num" w:pos="540"/>
        </w:tabs>
        <w:ind w:left="540" w:hanging="540"/>
      </w:pPr>
      <w:rPr>
        <w:rFonts w:hint="default"/>
        <w:b w:val="0"/>
        <w:i w:val="0"/>
        <w:sz w:val="24"/>
        <w:szCs w:val="24"/>
      </w:rPr>
    </w:lvl>
    <w:lvl w:ilvl="2">
      <w:start w:val="1"/>
      <w:numFmt w:val="decimal"/>
      <w:pStyle w:val="3"/>
      <w:lvlText w:val="%1.%2.%3."/>
      <w:lvlJc w:val="left"/>
      <w:pPr>
        <w:tabs>
          <w:tab w:val="num" w:pos="1080"/>
        </w:tabs>
        <w:ind w:left="1080" w:hanging="720"/>
      </w:pPr>
      <w:rPr>
        <w:rFonts w:hint="default"/>
      </w:rPr>
    </w:lvl>
    <w:lvl w:ilvl="3">
      <w:start w:val="1"/>
      <w:numFmt w:val="decimal"/>
      <w:pStyle w:val="4"/>
      <w:lvlText w:val="3.3.4.%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32E44EC"/>
    <w:multiLevelType w:val="hybridMultilevel"/>
    <w:tmpl w:val="2EB8D29A"/>
    <w:lvl w:ilvl="0" w:tplc="C1F6AF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216"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A6C1DDD"/>
    <w:multiLevelType w:val="hybridMultilevel"/>
    <w:tmpl w:val="0AAE389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35154C9"/>
    <w:multiLevelType w:val="multilevel"/>
    <w:tmpl w:val="988A793E"/>
    <w:lvl w:ilvl="0">
      <w:start w:val="3"/>
      <w:numFmt w:val="decimal"/>
      <w:lvlText w:val="%1."/>
      <w:lvlJc w:val="left"/>
      <w:pPr>
        <w:ind w:left="360" w:hanging="360"/>
      </w:pPr>
      <w:rPr>
        <w:rFonts w:hint="default"/>
      </w:rPr>
    </w:lvl>
    <w:lvl w:ilvl="1">
      <w:start w:val="2"/>
      <w:numFmt w:val="decimal"/>
      <w:lvlText w:val="%1.%2."/>
      <w:lvlJc w:val="left"/>
      <w:pPr>
        <w:ind w:left="1141" w:hanging="432"/>
      </w:pPr>
      <w:rPr>
        <w:rFonts w:hint="default"/>
      </w:rPr>
    </w:lvl>
    <w:lvl w:ilvl="2">
      <w:start w:val="1"/>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7757C3"/>
    <w:multiLevelType w:val="hybridMultilevel"/>
    <w:tmpl w:val="BA70F6FC"/>
    <w:lvl w:ilvl="0" w:tplc="5D38C99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635C1B"/>
    <w:multiLevelType w:val="multilevel"/>
    <w:tmpl w:val="67082C6E"/>
    <w:lvl w:ilvl="0">
      <w:start w:val="1"/>
      <w:numFmt w:val="decimal"/>
      <w:lvlText w:val="%1"/>
      <w:lvlJc w:val="left"/>
      <w:pPr>
        <w:ind w:left="405" w:hanging="405"/>
      </w:pPr>
      <w:rPr>
        <w:rFonts w:hint="default"/>
      </w:rPr>
    </w:lvl>
    <w:lvl w:ilvl="1">
      <w:start w:val="1"/>
      <w:numFmt w:val="decimal"/>
      <w:lvlText w:val="%1.%2"/>
      <w:lvlJc w:val="left"/>
      <w:pPr>
        <w:ind w:left="1256" w:hanging="40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39" w15:restartNumberingAfterBreak="0">
    <w:nsid w:val="69152A25"/>
    <w:multiLevelType w:val="singleLevel"/>
    <w:tmpl w:val="052252D6"/>
    <w:lvl w:ilvl="0">
      <w:start w:val="4"/>
      <w:numFmt w:val="bullet"/>
      <w:lvlText w:val="-"/>
      <w:lvlJc w:val="left"/>
      <w:pPr>
        <w:tabs>
          <w:tab w:val="num" w:pos="360"/>
        </w:tabs>
        <w:ind w:left="360" w:hanging="360"/>
      </w:pPr>
      <w:rPr>
        <w:rFonts w:ascii="Times New Roman" w:hAnsi="Times New Roman" w:cs="Times New Roman" w:hint="default"/>
      </w:rPr>
    </w:lvl>
  </w:abstractNum>
  <w:abstractNum w:abstractNumId="40" w15:restartNumberingAfterBreak="0">
    <w:nsid w:val="6B0C718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1675C14"/>
    <w:multiLevelType w:val="hybridMultilevel"/>
    <w:tmpl w:val="6D54B6A2"/>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42" w15:restartNumberingAfterBreak="0">
    <w:nsid w:val="731427CD"/>
    <w:multiLevelType w:val="multilevel"/>
    <w:tmpl w:val="DFF2E624"/>
    <w:lvl w:ilvl="0">
      <w:start w:val="3"/>
      <w:numFmt w:val="decimal"/>
      <w:lvlText w:val="%1."/>
      <w:lvlJc w:val="left"/>
      <w:pPr>
        <w:ind w:left="360" w:hanging="360"/>
      </w:pPr>
      <w:rPr>
        <w:rFonts w:hint="default"/>
      </w:rPr>
    </w:lvl>
    <w:lvl w:ilvl="1">
      <w:start w:val="1"/>
      <w:numFmt w:val="decimal"/>
      <w:lvlText w:val="%1.%2."/>
      <w:lvlJc w:val="left"/>
      <w:pPr>
        <w:ind w:left="1141" w:hanging="432"/>
      </w:pPr>
      <w:rPr>
        <w:rFonts w:hint="default"/>
      </w:rPr>
    </w:lvl>
    <w:lvl w:ilvl="2">
      <w:start w:val="5"/>
      <w:numFmt w:val="decimal"/>
      <w:lvlText w:val="%1.%2.%3."/>
      <w:lvlJc w:val="left"/>
      <w:pPr>
        <w:ind w:left="1224" w:hanging="504"/>
      </w:pPr>
      <w:rPr>
        <w:rFonts w:hint="default"/>
        <w:color w:val="000000" w:themeColor="text1"/>
      </w:rPr>
    </w:lvl>
    <w:lvl w:ilvl="3">
      <w:start w:val="1"/>
      <w:numFmt w:val="decimal"/>
      <w:lvlText w:val="%1.%2.%3.%4."/>
      <w:lvlJc w:val="left"/>
      <w:pPr>
        <w:ind w:left="1216"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7356F2D"/>
    <w:multiLevelType w:val="hybridMultilevel"/>
    <w:tmpl w:val="9CE486C8"/>
    <w:lvl w:ilvl="0" w:tplc="16DA2F1C">
      <w:start w:val="1"/>
      <w:numFmt w:val="decimal"/>
      <w:lvlText w:val="%1."/>
      <w:lvlJc w:val="left"/>
      <w:pPr>
        <w:tabs>
          <w:tab w:val="num" w:pos="1939"/>
        </w:tabs>
        <w:ind w:left="1939" w:hanging="123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4" w15:restartNumberingAfterBreak="0">
    <w:nsid w:val="7C075E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18"/>
  </w:num>
  <w:num w:numId="3">
    <w:abstractNumId w:val="13"/>
  </w:num>
  <w:num w:numId="4">
    <w:abstractNumId w:val="21"/>
  </w:num>
  <w:num w:numId="5">
    <w:abstractNumId w:val="4"/>
  </w:num>
  <w:num w:numId="6">
    <w:abstractNumId w:val="3"/>
  </w:num>
  <w:num w:numId="7">
    <w:abstractNumId w:val="32"/>
  </w:num>
  <w:num w:numId="8">
    <w:abstractNumId w:val="17"/>
  </w:num>
  <w:num w:numId="9">
    <w:abstractNumId w:val="25"/>
  </w:num>
  <w:num w:numId="10">
    <w:abstractNumId w:val="44"/>
  </w:num>
  <w:num w:numId="11">
    <w:abstractNumId w:val="40"/>
  </w:num>
  <w:num w:numId="12">
    <w:abstractNumId w:val="7"/>
  </w:num>
  <w:num w:numId="13">
    <w:abstractNumId w:val="15"/>
  </w:num>
  <w:num w:numId="14">
    <w:abstractNumId w:val="16"/>
  </w:num>
  <w:num w:numId="15">
    <w:abstractNumId w:val="24"/>
  </w:num>
  <w:num w:numId="16">
    <w:abstractNumId w:val="2"/>
  </w:num>
  <w:num w:numId="17">
    <w:abstractNumId w:val="19"/>
  </w:num>
  <w:num w:numId="18">
    <w:abstractNumId w:val="5"/>
  </w:num>
  <w:num w:numId="19">
    <w:abstractNumId w:val="38"/>
  </w:num>
  <w:num w:numId="20">
    <w:abstractNumId w:val="31"/>
  </w:num>
  <w:num w:numId="21">
    <w:abstractNumId w:val="8"/>
  </w:num>
  <w:num w:numId="22">
    <w:abstractNumId w:val="33"/>
  </w:num>
  <w:num w:numId="23">
    <w:abstractNumId w:val="1"/>
  </w:num>
  <w:num w:numId="24">
    <w:abstractNumId w:val="35"/>
  </w:num>
  <w:num w:numId="25">
    <w:abstractNumId w:val="14"/>
  </w:num>
  <w:num w:numId="26">
    <w:abstractNumId w:val="22"/>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7"/>
  </w:num>
  <w:num w:numId="31">
    <w:abstractNumId w:val="30"/>
  </w:num>
  <w:num w:numId="32">
    <w:abstractNumId w:val="11"/>
  </w:num>
  <w:num w:numId="33">
    <w:abstractNumId w:val="43"/>
  </w:num>
  <w:num w:numId="34">
    <w:abstractNumId w:val="39"/>
  </w:num>
  <w:num w:numId="35">
    <w:abstractNumId w:val="23"/>
  </w:num>
  <w:num w:numId="36">
    <w:abstractNumId w:val="0"/>
    <w:lvlOverride w:ilvl="0">
      <w:lvl w:ilvl="0">
        <w:start w:val="1"/>
        <w:numFmt w:val="bullet"/>
        <w:lvlText w:val=""/>
        <w:legacy w:legacy="1" w:legacySpace="0" w:legacyIndent="283"/>
        <w:lvlJc w:val="left"/>
        <w:pPr>
          <w:ind w:left="850" w:hanging="283"/>
        </w:pPr>
        <w:rPr>
          <w:rFonts w:ascii="Wingdings" w:hAnsi="Wingdings" w:cs="Wingdings" w:hint="default"/>
          <w:b w:val="0"/>
          <w:bCs w:val="0"/>
          <w:i w:val="0"/>
          <w:iCs w:val="0"/>
          <w:sz w:val="24"/>
          <w:szCs w:val="24"/>
        </w:rPr>
      </w:lvl>
    </w:lvlOverride>
  </w:num>
  <w:num w:numId="37">
    <w:abstractNumId w:val="20"/>
    <w:lvlOverride w:ilvl="0"/>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num>
  <w:num w:numId="39">
    <w:abstractNumId w:val="29"/>
  </w:num>
  <w:num w:numId="40">
    <w:abstractNumId w:val="29"/>
  </w:num>
  <w:num w:numId="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9"/>
  </w:num>
  <w:num w:numId="43">
    <w:abstractNumId w:val="28"/>
  </w:num>
  <w:num w:numId="44">
    <w:abstractNumId w:val="9"/>
  </w:num>
  <w:num w:numId="45">
    <w:abstractNumId w:val="12"/>
  </w:num>
  <w:num w:numId="46">
    <w:abstractNumId w:val="42"/>
  </w:num>
  <w:num w:numId="47">
    <w:abstractNumId w:val="36"/>
  </w:num>
  <w:num w:numId="48">
    <w:abstractNumId w:val="6"/>
  </w:num>
  <w:num w:numId="49">
    <w:abstractNumId w:val="41"/>
  </w:num>
  <w:num w:numId="50">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Лукинова Оксана Викторовна">
    <w15:presenceInfo w15:providerId="None" w15:userId="Лукинова Оксана Викторо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3F8"/>
    <w:rsid w:val="00001A5B"/>
    <w:rsid w:val="000020EB"/>
    <w:rsid w:val="00005F8A"/>
    <w:rsid w:val="00006243"/>
    <w:rsid w:val="00007BC0"/>
    <w:rsid w:val="0001251D"/>
    <w:rsid w:val="00012E60"/>
    <w:rsid w:val="0001336D"/>
    <w:rsid w:val="00015898"/>
    <w:rsid w:val="000240D3"/>
    <w:rsid w:val="000300CD"/>
    <w:rsid w:val="00034E66"/>
    <w:rsid w:val="00042F35"/>
    <w:rsid w:val="000432D7"/>
    <w:rsid w:val="00046559"/>
    <w:rsid w:val="00062895"/>
    <w:rsid w:val="00064A88"/>
    <w:rsid w:val="00077C65"/>
    <w:rsid w:val="00080985"/>
    <w:rsid w:val="00084C4F"/>
    <w:rsid w:val="00086D39"/>
    <w:rsid w:val="00087192"/>
    <w:rsid w:val="00091053"/>
    <w:rsid w:val="000A30F0"/>
    <w:rsid w:val="000B01B5"/>
    <w:rsid w:val="000B0525"/>
    <w:rsid w:val="000B0AB8"/>
    <w:rsid w:val="000B39A4"/>
    <w:rsid w:val="000B5AF3"/>
    <w:rsid w:val="000B5CBD"/>
    <w:rsid w:val="000B6BDF"/>
    <w:rsid w:val="000C58D9"/>
    <w:rsid w:val="000C6521"/>
    <w:rsid w:val="000E1F8A"/>
    <w:rsid w:val="000F6CA4"/>
    <w:rsid w:val="00106FA4"/>
    <w:rsid w:val="0011179F"/>
    <w:rsid w:val="00132BC9"/>
    <w:rsid w:val="00135D63"/>
    <w:rsid w:val="00135E45"/>
    <w:rsid w:val="001361C4"/>
    <w:rsid w:val="001415C0"/>
    <w:rsid w:val="00141C94"/>
    <w:rsid w:val="00146080"/>
    <w:rsid w:val="00146A66"/>
    <w:rsid w:val="00157574"/>
    <w:rsid w:val="0015787E"/>
    <w:rsid w:val="0016023A"/>
    <w:rsid w:val="00163102"/>
    <w:rsid w:val="001633CB"/>
    <w:rsid w:val="00163B17"/>
    <w:rsid w:val="0016472B"/>
    <w:rsid w:val="00164B73"/>
    <w:rsid w:val="001929A2"/>
    <w:rsid w:val="001B29D2"/>
    <w:rsid w:val="001C3215"/>
    <w:rsid w:val="001C3829"/>
    <w:rsid w:val="001C675E"/>
    <w:rsid w:val="001D3BF9"/>
    <w:rsid w:val="001D50B2"/>
    <w:rsid w:val="001E3A39"/>
    <w:rsid w:val="001E57DD"/>
    <w:rsid w:val="001E6818"/>
    <w:rsid w:val="001F21C0"/>
    <w:rsid w:val="001F4883"/>
    <w:rsid w:val="0020060F"/>
    <w:rsid w:val="002026B4"/>
    <w:rsid w:val="002027C1"/>
    <w:rsid w:val="00205B5B"/>
    <w:rsid w:val="00207715"/>
    <w:rsid w:val="002156B1"/>
    <w:rsid w:val="00215A5D"/>
    <w:rsid w:val="002160BA"/>
    <w:rsid w:val="00222333"/>
    <w:rsid w:val="00242AAD"/>
    <w:rsid w:val="0024329C"/>
    <w:rsid w:val="00247A7D"/>
    <w:rsid w:val="00261BE8"/>
    <w:rsid w:val="00276877"/>
    <w:rsid w:val="00286BF1"/>
    <w:rsid w:val="002922F8"/>
    <w:rsid w:val="00292814"/>
    <w:rsid w:val="00292EA9"/>
    <w:rsid w:val="002A5473"/>
    <w:rsid w:val="002B032D"/>
    <w:rsid w:val="002B299A"/>
    <w:rsid w:val="002B4D64"/>
    <w:rsid w:val="002B529B"/>
    <w:rsid w:val="002B6858"/>
    <w:rsid w:val="002B6D76"/>
    <w:rsid w:val="002B7DD7"/>
    <w:rsid w:val="002C5FE4"/>
    <w:rsid w:val="002D111E"/>
    <w:rsid w:val="002D6ED0"/>
    <w:rsid w:val="002E582B"/>
    <w:rsid w:val="002F08CC"/>
    <w:rsid w:val="002F135F"/>
    <w:rsid w:val="00301C32"/>
    <w:rsid w:val="00302365"/>
    <w:rsid w:val="00302C95"/>
    <w:rsid w:val="00303682"/>
    <w:rsid w:val="003115BD"/>
    <w:rsid w:val="00320FDA"/>
    <w:rsid w:val="00321885"/>
    <w:rsid w:val="003228CC"/>
    <w:rsid w:val="00323544"/>
    <w:rsid w:val="00332D76"/>
    <w:rsid w:val="00333246"/>
    <w:rsid w:val="00333C5D"/>
    <w:rsid w:val="003364B4"/>
    <w:rsid w:val="00337ED1"/>
    <w:rsid w:val="00342E45"/>
    <w:rsid w:val="00350006"/>
    <w:rsid w:val="00351827"/>
    <w:rsid w:val="00356008"/>
    <w:rsid w:val="003678E1"/>
    <w:rsid w:val="00375BC9"/>
    <w:rsid w:val="00381BA8"/>
    <w:rsid w:val="00382495"/>
    <w:rsid w:val="00387227"/>
    <w:rsid w:val="0039160F"/>
    <w:rsid w:val="00396F13"/>
    <w:rsid w:val="003A640A"/>
    <w:rsid w:val="003A6CD4"/>
    <w:rsid w:val="003B0057"/>
    <w:rsid w:val="003B2708"/>
    <w:rsid w:val="003B2953"/>
    <w:rsid w:val="003B35CF"/>
    <w:rsid w:val="003B3AF1"/>
    <w:rsid w:val="003B5D03"/>
    <w:rsid w:val="003C651E"/>
    <w:rsid w:val="003D1D40"/>
    <w:rsid w:val="003D3AB3"/>
    <w:rsid w:val="003D6880"/>
    <w:rsid w:val="003D75C3"/>
    <w:rsid w:val="003E2239"/>
    <w:rsid w:val="003F3550"/>
    <w:rsid w:val="003F62C2"/>
    <w:rsid w:val="00414459"/>
    <w:rsid w:val="00415D02"/>
    <w:rsid w:val="00417061"/>
    <w:rsid w:val="00435AE2"/>
    <w:rsid w:val="00437BD4"/>
    <w:rsid w:val="00440A92"/>
    <w:rsid w:val="004419FE"/>
    <w:rsid w:val="00445EF9"/>
    <w:rsid w:val="00452AD5"/>
    <w:rsid w:val="00454729"/>
    <w:rsid w:val="00470CDC"/>
    <w:rsid w:val="00480DE6"/>
    <w:rsid w:val="00481A72"/>
    <w:rsid w:val="0048628F"/>
    <w:rsid w:val="004A4C70"/>
    <w:rsid w:val="004B28F2"/>
    <w:rsid w:val="004B42FB"/>
    <w:rsid w:val="004C2F42"/>
    <w:rsid w:val="004C4D79"/>
    <w:rsid w:val="004D08CB"/>
    <w:rsid w:val="004D1B6C"/>
    <w:rsid w:val="004D3613"/>
    <w:rsid w:val="004D7469"/>
    <w:rsid w:val="004E4140"/>
    <w:rsid w:val="004E571E"/>
    <w:rsid w:val="004F45EC"/>
    <w:rsid w:val="00500453"/>
    <w:rsid w:val="00501B22"/>
    <w:rsid w:val="00502B01"/>
    <w:rsid w:val="00504372"/>
    <w:rsid w:val="0050475A"/>
    <w:rsid w:val="005059EF"/>
    <w:rsid w:val="00507D9B"/>
    <w:rsid w:val="00510E4E"/>
    <w:rsid w:val="005111CF"/>
    <w:rsid w:val="00515C53"/>
    <w:rsid w:val="00516114"/>
    <w:rsid w:val="00520E69"/>
    <w:rsid w:val="005260A4"/>
    <w:rsid w:val="005307A9"/>
    <w:rsid w:val="00532984"/>
    <w:rsid w:val="00532B8F"/>
    <w:rsid w:val="00535C33"/>
    <w:rsid w:val="00536CAF"/>
    <w:rsid w:val="00537684"/>
    <w:rsid w:val="005472ED"/>
    <w:rsid w:val="00547B03"/>
    <w:rsid w:val="00547EC6"/>
    <w:rsid w:val="00553147"/>
    <w:rsid w:val="005557F8"/>
    <w:rsid w:val="00567ACB"/>
    <w:rsid w:val="00572648"/>
    <w:rsid w:val="00574509"/>
    <w:rsid w:val="00577D4F"/>
    <w:rsid w:val="00581416"/>
    <w:rsid w:val="00592DC3"/>
    <w:rsid w:val="005951E8"/>
    <w:rsid w:val="00596AB3"/>
    <w:rsid w:val="005979EF"/>
    <w:rsid w:val="005A2FA4"/>
    <w:rsid w:val="005A7BC4"/>
    <w:rsid w:val="005B042D"/>
    <w:rsid w:val="005B14C1"/>
    <w:rsid w:val="005B537C"/>
    <w:rsid w:val="005C2DD3"/>
    <w:rsid w:val="005D1AE3"/>
    <w:rsid w:val="005E02B2"/>
    <w:rsid w:val="005E04AA"/>
    <w:rsid w:val="005E2235"/>
    <w:rsid w:val="005F1F01"/>
    <w:rsid w:val="005F32C6"/>
    <w:rsid w:val="005F499E"/>
    <w:rsid w:val="0061363D"/>
    <w:rsid w:val="00616B65"/>
    <w:rsid w:val="0064244F"/>
    <w:rsid w:val="00643F8C"/>
    <w:rsid w:val="006471BB"/>
    <w:rsid w:val="00647766"/>
    <w:rsid w:val="00656D76"/>
    <w:rsid w:val="00664361"/>
    <w:rsid w:val="006657F5"/>
    <w:rsid w:val="006711F6"/>
    <w:rsid w:val="00677701"/>
    <w:rsid w:val="00677A2F"/>
    <w:rsid w:val="0068439E"/>
    <w:rsid w:val="00690455"/>
    <w:rsid w:val="00697FF7"/>
    <w:rsid w:val="006A4607"/>
    <w:rsid w:val="006A53D2"/>
    <w:rsid w:val="006A5672"/>
    <w:rsid w:val="006A745D"/>
    <w:rsid w:val="006B1025"/>
    <w:rsid w:val="006B2843"/>
    <w:rsid w:val="006B4266"/>
    <w:rsid w:val="006C7101"/>
    <w:rsid w:val="006D0880"/>
    <w:rsid w:val="006D4A6B"/>
    <w:rsid w:val="006D6280"/>
    <w:rsid w:val="006D74C5"/>
    <w:rsid w:val="006D77F0"/>
    <w:rsid w:val="006F2102"/>
    <w:rsid w:val="006F318B"/>
    <w:rsid w:val="006F55C5"/>
    <w:rsid w:val="00700147"/>
    <w:rsid w:val="00703CDF"/>
    <w:rsid w:val="0070581E"/>
    <w:rsid w:val="007075A4"/>
    <w:rsid w:val="00710313"/>
    <w:rsid w:val="0071575D"/>
    <w:rsid w:val="00717A90"/>
    <w:rsid w:val="00720256"/>
    <w:rsid w:val="00720E55"/>
    <w:rsid w:val="00731827"/>
    <w:rsid w:val="007414F4"/>
    <w:rsid w:val="00745E0A"/>
    <w:rsid w:val="00751626"/>
    <w:rsid w:val="00763428"/>
    <w:rsid w:val="007637DD"/>
    <w:rsid w:val="007718BA"/>
    <w:rsid w:val="00772CAB"/>
    <w:rsid w:val="00773594"/>
    <w:rsid w:val="007750D7"/>
    <w:rsid w:val="007877AB"/>
    <w:rsid w:val="007930AD"/>
    <w:rsid w:val="00796BEA"/>
    <w:rsid w:val="007974E0"/>
    <w:rsid w:val="00797D6A"/>
    <w:rsid w:val="007A290A"/>
    <w:rsid w:val="007A322F"/>
    <w:rsid w:val="007A68A0"/>
    <w:rsid w:val="007A7D65"/>
    <w:rsid w:val="007B014F"/>
    <w:rsid w:val="007B1183"/>
    <w:rsid w:val="007B154A"/>
    <w:rsid w:val="007B7F9B"/>
    <w:rsid w:val="007C20F4"/>
    <w:rsid w:val="007C2743"/>
    <w:rsid w:val="007C56D3"/>
    <w:rsid w:val="007C79BD"/>
    <w:rsid w:val="007D410F"/>
    <w:rsid w:val="007D60AC"/>
    <w:rsid w:val="007E211A"/>
    <w:rsid w:val="007E2445"/>
    <w:rsid w:val="007F2869"/>
    <w:rsid w:val="007F493F"/>
    <w:rsid w:val="007F705C"/>
    <w:rsid w:val="0080139F"/>
    <w:rsid w:val="008016D5"/>
    <w:rsid w:val="00801AC0"/>
    <w:rsid w:val="00814163"/>
    <w:rsid w:val="00814D1C"/>
    <w:rsid w:val="00822A8D"/>
    <w:rsid w:val="00835D1B"/>
    <w:rsid w:val="008364B3"/>
    <w:rsid w:val="0083792C"/>
    <w:rsid w:val="008411D5"/>
    <w:rsid w:val="008415FB"/>
    <w:rsid w:val="00843E2A"/>
    <w:rsid w:val="008500EB"/>
    <w:rsid w:val="0085348C"/>
    <w:rsid w:val="008563C6"/>
    <w:rsid w:val="0085748F"/>
    <w:rsid w:val="00863E42"/>
    <w:rsid w:val="0086618C"/>
    <w:rsid w:val="00875909"/>
    <w:rsid w:val="00880267"/>
    <w:rsid w:val="0088261D"/>
    <w:rsid w:val="00885A5A"/>
    <w:rsid w:val="008A0E84"/>
    <w:rsid w:val="008A3F74"/>
    <w:rsid w:val="008A4175"/>
    <w:rsid w:val="008B651C"/>
    <w:rsid w:val="008C093A"/>
    <w:rsid w:val="008D1525"/>
    <w:rsid w:val="008D1B96"/>
    <w:rsid w:val="008D6D8A"/>
    <w:rsid w:val="008E489B"/>
    <w:rsid w:val="008E690B"/>
    <w:rsid w:val="008E7BA6"/>
    <w:rsid w:val="008F3F64"/>
    <w:rsid w:val="008F436B"/>
    <w:rsid w:val="009005A6"/>
    <w:rsid w:val="00905C1A"/>
    <w:rsid w:val="00915008"/>
    <w:rsid w:val="00941182"/>
    <w:rsid w:val="0094351A"/>
    <w:rsid w:val="009442BD"/>
    <w:rsid w:val="00946342"/>
    <w:rsid w:val="00946977"/>
    <w:rsid w:val="00947260"/>
    <w:rsid w:val="00947B88"/>
    <w:rsid w:val="0095449D"/>
    <w:rsid w:val="00955E52"/>
    <w:rsid w:val="00961670"/>
    <w:rsid w:val="00962054"/>
    <w:rsid w:val="00962D85"/>
    <w:rsid w:val="009673C5"/>
    <w:rsid w:val="00976C1A"/>
    <w:rsid w:val="00986114"/>
    <w:rsid w:val="00986F3D"/>
    <w:rsid w:val="0098782A"/>
    <w:rsid w:val="009908C7"/>
    <w:rsid w:val="00990B30"/>
    <w:rsid w:val="00996A00"/>
    <w:rsid w:val="009A0B5A"/>
    <w:rsid w:val="009A1389"/>
    <w:rsid w:val="009A224D"/>
    <w:rsid w:val="009B5117"/>
    <w:rsid w:val="009C4367"/>
    <w:rsid w:val="009D50D0"/>
    <w:rsid w:val="009D522F"/>
    <w:rsid w:val="009D6FED"/>
    <w:rsid w:val="009D7ECE"/>
    <w:rsid w:val="009E090B"/>
    <w:rsid w:val="009E79BA"/>
    <w:rsid w:val="00A00B9A"/>
    <w:rsid w:val="00A01069"/>
    <w:rsid w:val="00A022AA"/>
    <w:rsid w:val="00A025AF"/>
    <w:rsid w:val="00A045E7"/>
    <w:rsid w:val="00A14625"/>
    <w:rsid w:val="00A17C81"/>
    <w:rsid w:val="00A263EB"/>
    <w:rsid w:val="00A30E7F"/>
    <w:rsid w:val="00A33633"/>
    <w:rsid w:val="00A35076"/>
    <w:rsid w:val="00A37E60"/>
    <w:rsid w:val="00A4119D"/>
    <w:rsid w:val="00A4223F"/>
    <w:rsid w:val="00A438D6"/>
    <w:rsid w:val="00A512D3"/>
    <w:rsid w:val="00A54EFB"/>
    <w:rsid w:val="00A5743A"/>
    <w:rsid w:val="00A629B7"/>
    <w:rsid w:val="00A63090"/>
    <w:rsid w:val="00A80FE0"/>
    <w:rsid w:val="00A81ACF"/>
    <w:rsid w:val="00A83D5B"/>
    <w:rsid w:val="00A846DA"/>
    <w:rsid w:val="00A9357E"/>
    <w:rsid w:val="00A941F6"/>
    <w:rsid w:val="00AA4825"/>
    <w:rsid w:val="00AC0600"/>
    <w:rsid w:val="00AC33EB"/>
    <w:rsid w:val="00AD199E"/>
    <w:rsid w:val="00AD1AAC"/>
    <w:rsid w:val="00AE4109"/>
    <w:rsid w:val="00AE5CED"/>
    <w:rsid w:val="00AF0D6D"/>
    <w:rsid w:val="00AF1D4B"/>
    <w:rsid w:val="00B003C0"/>
    <w:rsid w:val="00B00517"/>
    <w:rsid w:val="00B0189B"/>
    <w:rsid w:val="00B06E10"/>
    <w:rsid w:val="00B12056"/>
    <w:rsid w:val="00B212E9"/>
    <w:rsid w:val="00B243CC"/>
    <w:rsid w:val="00B2643D"/>
    <w:rsid w:val="00B268D5"/>
    <w:rsid w:val="00B34480"/>
    <w:rsid w:val="00B41219"/>
    <w:rsid w:val="00B46E6E"/>
    <w:rsid w:val="00B46F6B"/>
    <w:rsid w:val="00B51B80"/>
    <w:rsid w:val="00B54227"/>
    <w:rsid w:val="00B567FB"/>
    <w:rsid w:val="00B601C8"/>
    <w:rsid w:val="00B63B26"/>
    <w:rsid w:val="00B74244"/>
    <w:rsid w:val="00B83B0F"/>
    <w:rsid w:val="00B862B9"/>
    <w:rsid w:val="00B87604"/>
    <w:rsid w:val="00BA1084"/>
    <w:rsid w:val="00BA2CD5"/>
    <w:rsid w:val="00BA7840"/>
    <w:rsid w:val="00BB1698"/>
    <w:rsid w:val="00BB181A"/>
    <w:rsid w:val="00BB49C6"/>
    <w:rsid w:val="00BB4D48"/>
    <w:rsid w:val="00BB53F9"/>
    <w:rsid w:val="00BC4D62"/>
    <w:rsid w:val="00BC5513"/>
    <w:rsid w:val="00BD0759"/>
    <w:rsid w:val="00BD0776"/>
    <w:rsid w:val="00BD543F"/>
    <w:rsid w:val="00BD6E70"/>
    <w:rsid w:val="00BE0180"/>
    <w:rsid w:val="00BE4083"/>
    <w:rsid w:val="00BE6B85"/>
    <w:rsid w:val="00BE775E"/>
    <w:rsid w:val="00BE7C5E"/>
    <w:rsid w:val="00BF017E"/>
    <w:rsid w:val="00C00919"/>
    <w:rsid w:val="00C059F9"/>
    <w:rsid w:val="00C1384D"/>
    <w:rsid w:val="00C13AFA"/>
    <w:rsid w:val="00C14F4B"/>
    <w:rsid w:val="00C24123"/>
    <w:rsid w:val="00C25358"/>
    <w:rsid w:val="00C27E00"/>
    <w:rsid w:val="00C4113E"/>
    <w:rsid w:val="00C42996"/>
    <w:rsid w:val="00C44B72"/>
    <w:rsid w:val="00C5203F"/>
    <w:rsid w:val="00C53B13"/>
    <w:rsid w:val="00C546AA"/>
    <w:rsid w:val="00C573BD"/>
    <w:rsid w:val="00C72A71"/>
    <w:rsid w:val="00C757BC"/>
    <w:rsid w:val="00C81718"/>
    <w:rsid w:val="00C86C94"/>
    <w:rsid w:val="00C92334"/>
    <w:rsid w:val="00C9268A"/>
    <w:rsid w:val="00CB0CCF"/>
    <w:rsid w:val="00CB273C"/>
    <w:rsid w:val="00CC2EFA"/>
    <w:rsid w:val="00CC6080"/>
    <w:rsid w:val="00CC6370"/>
    <w:rsid w:val="00CD3857"/>
    <w:rsid w:val="00CD607D"/>
    <w:rsid w:val="00CD713D"/>
    <w:rsid w:val="00CE05CC"/>
    <w:rsid w:val="00CF1FFB"/>
    <w:rsid w:val="00CF5195"/>
    <w:rsid w:val="00D007BD"/>
    <w:rsid w:val="00D04CAC"/>
    <w:rsid w:val="00D05467"/>
    <w:rsid w:val="00D16431"/>
    <w:rsid w:val="00D246A9"/>
    <w:rsid w:val="00D24771"/>
    <w:rsid w:val="00D3649D"/>
    <w:rsid w:val="00D368A3"/>
    <w:rsid w:val="00D36D80"/>
    <w:rsid w:val="00D37368"/>
    <w:rsid w:val="00D44591"/>
    <w:rsid w:val="00D523F8"/>
    <w:rsid w:val="00D53C18"/>
    <w:rsid w:val="00D5557E"/>
    <w:rsid w:val="00D556EC"/>
    <w:rsid w:val="00D56E0B"/>
    <w:rsid w:val="00D61924"/>
    <w:rsid w:val="00D65CB0"/>
    <w:rsid w:val="00D7020E"/>
    <w:rsid w:val="00D80CCD"/>
    <w:rsid w:val="00D838BB"/>
    <w:rsid w:val="00D867E5"/>
    <w:rsid w:val="00D95FC2"/>
    <w:rsid w:val="00D96244"/>
    <w:rsid w:val="00DA3530"/>
    <w:rsid w:val="00DA40D6"/>
    <w:rsid w:val="00DA44FB"/>
    <w:rsid w:val="00DA55D7"/>
    <w:rsid w:val="00DB3906"/>
    <w:rsid w:val="00DC1BE6"/>
    <w:rsid w:val="00DC56C8"/>
    <w:rsid w:val="00DC74C4"/>
    <w:rsid w:val="00DC75BA"/>
    <w:rsid w:val="00DD36E1"/>
    <w:rsid w:val="00DD7E6C"/>
    <w:rsid w:val="00DE7CC4"/>
    <w:rsid w:val="00DF57C8"/>
    <w:rsid w:val="00DF5E81"/>
    <w:rsid w:val="00E00FE2"/>
    <w:rsid w:val="00E05401"/>
    <w:rsid w:val="00E06DA6"/>
    <w:rsid w:val="00E072E7"/>
    <w:rsid w:val="00E12560"/>
    <w:rsid w:val="00E15888"/>
    <w:rsid w:val="00E16F6C"/>
    <w:rsid w:val="00E20AD0"/>
    <w:rsid w:val="00E224B6"/>
    <w:rsid w:val="00E23FBC"/>
    <w:rsid w:val="00E2540E"/>
    <w:rsid w:val="00E254D3"/>
    <w:rsid w:val="00E278B6"/>
    <w:rsid w:val="00E30E23"/>
    <w:rsid w:val="00E31050"/>
    <w:rsid w:val="00E34B01"/>
    <w:rsid w:val="00E43757"/>
    <w:rsid w:val="00E46E25"/>
    <w:rsid w:val="00E553E7"/>
    <w:rsid w:val="00E5796B"/>
    <w:rsid w:val="00E57C53"/>
    <w:rsid w:val="00E615A0"/>
    <w:rsid w:val="00E6196F"/>
    <w:rsid w:val="00E66610"/>
    <w:rsid w:val="00E73E96"/>
    <w:rsid w:val="00E767BF"/>
    <w:rsid w:val="00E80295"/>
    <w:rsid w:val="00E830EB"/>
    <w:rsid w:val="00E926ED"/>
    <w:rsid w:val="00E93592"/>
    <w:rsid w:val="00E93C18"/>
    <w:rsid w:val="00E95F1A"/>
    <w:rsid w:val="00EA0340"/>
    <w:rsid w:val="00EA25D9"/>
    <w:rsid w:val="00EA3A34"/>
    <w:rsid w:val="00EB1427"/>
    <w:rsid w:val="00EB25A9"/>
    <w:rsid w:val="00EB664A"/>
    <w:rsid w:val="00ED09FC"/>
    <w:rsid w:val="00EE1C78"/>
    <w:rsid w:val="00EF0EFE"/>
    <w:rsid w:val="00EF30EF"/>
    <w:rsid w:val="00F001D8"/>
    <w:rsid w:val="00F0174F"/>
    <w:rsid w:val="00F045EF"/>
    <w:rsid w:val="00F0672A"/>
    <w:rsid w:val="00F077B6"/>
    <w:rsid w:val="00F07AE1"/>
    <w:rsid w:val="00F11685"/>
    <w:rsid w:val="00F12B9E"/>
    <w:rsid w:val="00F13A01"/>
    <w:rsid w:val="00F2053F"/>
    <w:rsid w:val="00F22EF1"/>
    <w:rsid w:val="00F2537E"/>
    <w:rsid w:val="00F40F2C"/>
    <w:rsid w:val="00F42870"/>
    <w:rsid w:val="00F46BB5"/>
    <w:rsid w:val="00F47236"/>
    <w:rsid w:val="00F55968"/>
    <w:rsid w:val="00F632A5"/>
    <w:rsid w:val="00F6440E"/>
    <w:rsid w:val="00F75DC8"/>
    <w:rsid w:val="00F768B1"/>
    <w:rsid w:val="00F858D2"/>
    <w:rsid w:val="00F85C79"/>
    <w:rsid w:val="00F945B9"/>
    <w:rsid w:val="00F95D16"/>
    <w:rsid w:val="00FA625C"/>
    <w:rsid w:val="00FA6892"/>
    <w:rsid w:val="00FB226D"/>
    <w:rsid w:val="00FB4062"/>
    <w:rsid w:val="00FB713B"/>
    <w:rsid w:val="00FC6D40"/>
    <w:rsid w:val="00FC7E02"/>
    <w:rsid w:val="00FD4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D4E26EF9-4AF4-4AE4-B5BE-658FA91A2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523F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
    <w:basedOn w:val="a0"/>
    <w:next w:val="a0"/>
    <w:link w:val="10"/>
    <w:qFormat/>
    <w:rsid w:val="00D523F8"/>
    <w:pPr>
      <w:numPr>
        <w:numId w:val="1"/>
      </w:numPr>
      <w:outlineLvl w:val="0"/>
    </w:pPr>
    <w:rPr>
      <w:bCs/>
    </w:rPr>
  </w:style>
  <w:style w:type="paragraph" w:styleId="2">
    <w:name w:val="heading 2"/>
    <w:aliases w:val="h2,2,Header 2"/>
    <w:basedOn w:val="a0"/>
    <w:next w:val="a0"/>
    <w:link w:val="20"/>
    <w:qFormat/>
    <w:rsid w:val="00D523F8"/>
    <w:pPr>
      <w:numPr>
        <w:ilvl w:val="1"/>
        <w:numId w:val="1"/>
      </w:numPr>
      <w:spacing w:before="120" w:after="120"/>
      <w:jc w:val="both"/>
      <w:outlineLvl w:val="1"/>
    </w:pPr>
    <w:rPr>
      <w:iCs/>
    </w:rPr>
  </w:style>
  <w:style w:type="paragraph" w:styleId="3">
    <w:name w:val="heading 3"/>
    <w:basedOn w:val="a0"/>
    <w:next w:val="a0"/>
    <w:link w:val="30"/>
    <w:qFormat/>
    <w:rsid w:val="00D523F8"/>
    <w:pPr>
      <w:numPr>
        <w:ilvl w:val="2"/>
        <w:numId w:val="1"/>
      </w:numPr>
      <w:spacing w:before="120" w:after="120"/>
      <w:jc w:val="both"/>
      <w:outlineLvl w:val="2"/>
    </w:pPr>
    <w:rPr>
      <w:bCs/>
    </w:rPr>
  </w:style>
  <w:style w:type="paragraph" w:styleId="4">
    <w:name w:val="heading 4"/>
    <w:basedOn w:val="a0"/>
    <w:next w:val="a0"/>
    <w:link w:val="40"/>
    <w:qFormat/>
    <w:rsid w:val="00D523F8"/>
    <w:pPr>
      <w:keepNext/>
      <w:numPr>
        <w:ilvl w:val="3"/>
        <w:numId w:val="1"/>
      </w:numPr>
      <w:tabs>
        <w:tab w:val="left" w:pos="360"/>
      </w:tabs>
      <w:spacing w:before="120"/>
      <w:jc w:val="both"/>
      <w:outlineLvl w:val="3"/>
    </w:pPr>
  </w:style>
  <w:style w:type="paragraph" w:styleId="8">
    <w:name w:val="heading 8"/>
    <w:basedOn w:val="a0"/>
    <w:next w:val="a0"/>
    <w:link w:val="80"/>
    <w:qFormat/>
    <w:rsid w:val="00D523F8"/>
    <w:pPr>
      <w:spacing w:before="240" w:after="60"/>
      <w:outlineLvl w:val="7"/>
    </w:pPr>
    <w:rPr>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1 Знак,h1 Знак,Header 1 Знак"/>
    <w:basedOn w:val="a1"/>
    <w:link w:val="1"/>
    <w:rsid w:val="00D523F8"/>
    <w:rPr>
      <w:rFonts w:ascii="Times New Roman" w:eastAsia="Times New Roman" w:hAnsi="Times New Roman" w:cs="Times New Roman"/>
      <w:bCs/>
      <w:sz w:val="24"/>
      <w:szCs w:val="24"/>
      <w:lang w:eastAsia="ru-RU"/>
    </w:rPr>
  </w:style>
  <w:style w:type="character" w:customStyle="1" w:styleId="20">
    <w:name w:val="Заголовок 2 Знак"/>
    <w:aliases w:val="h2 Знак,2 Знак,Header 2 Знак"/>
    <w:basedOn w:val="a1"/>
    <w:link w:val="2"/>
    <w:rsid w:val="00D523F8"/>
    <w:rPr>
      <w:rFonts w:ascii="Times New Roman" w:eastAsia="Times New Roman" w:hAnsi="Times New Roman" w:cs="Times New Roman"/>
      <w:iCs/>
      <w:sz w:val="24"/>
      <w:szCs w:val="24"/>
      <w:lang w:eastAsia="ru-RU"/>
    </w:rPr>
  </w:style>
  <w:style w:type="character" w:customStyle="1" w:styleId="30">
    <w:name w:val="Заголовок 3 Знак"/>
    <w:basedOn w:val="a1"/>
    <w:link w:val="3"/>
    <w:rsid w:val="00D523F8"/>
    <w:rPr>
      <w:rFonts w:ascii="Times New Roman" w:eastAsia="Times New Roman" w:hAnsi="Times New Roman" w:cs="Times New Roman"/>
      <w:bCs/>
      <w:sz w:val="24"/>
      <w:szCs w:val="24"/>
      <w:lang w:eastAsia="ru-RU"/>
    </w:rPr>
  </w:style>
  <w:style w:type="character" w:customStyle="1" w:styleId="40">
    <w:name w:val="Заголовок 4 Знак"/>
    <w:basedOn w:val="a1"/>
    <w:link w:val="4"/>
    <w:rsid w:val="00D523F8"/>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D523F8"/>
    <w:rPr>
      <w:rFonts w:ascii="Times New Roman" w:eastAsia="Times New Roman" w:hAnsi="Times New Roman" w:cs="Times New Roman"/>
      <w:i/>
      <w:iCs/>
      <w:sz w:val="24"/>
      <w:szCs w:val="24"/>
      <w:lang w:eastAsia="ru-RU"/>
    </w:rPr>
  </w:style>
  <w:style w:type="character" w:styleId="a4">
    <w:name w:val="annotation reference"/>
    <w:semiHidden/>
    <w:rsid w:val="00D523F8"/>
    <w:rPr>
      <w:sz w:val="16"/>
      <w:szCs w:val="16"/>
    </w:rPr>
  </w:style>
  <w:style w:type="paragraph" w:styleId="a5">
    <w:name w:val="annotation text"/>
    <w:basedOn w:val="a0"/>
    <w:link w:val="a6"/>
    <w:semiHidden/>
    <w:rsid w:val="00D523F8"/>
    <w:rPr>
      <w:sz w:val="20"/>
      <w:szCs w:val="20"/>
    </w:rPr>
  </w:style>
  <w:style w:type="character" w:customStyle="1" w:styleId="a6">
    <w:name w:val="Текст примечания Знак"/>
    <w:basedOn w:val="a1"/>
    <w:link w:val="a5"/>
    <w:semiHidden/>
    <w:rsid w:val="00D523F8"/>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rsid w:val="00D523F8"/>
    <w:rPr>
      <w:b/>
      <w:bCs/>
      <w:lang w:val="x-none" w:eastAsia="x-none"/>
    </w:rPr>
  </w:style>
  <w:style w:type="character" w:customStyle="1" w:styleId="a8">
    <w:name w:val="Тема примечания Знак"/>
    <w:basedOn w:val="a6"/>
    <w:link w:val="a7"/>
    <w:uiPriority w:val="99"/>
    <w:semiHidden/>
    <w:rsid w:val="00D523F8"/>
    <w:rPr>
      <w:rFonts w:ascii="Times New Roman" w:eastAsia="Times New Roman" w:hAnsi="Times New Roman" w:cs="Times New Roman"/>
      <w:b/>
      <w:bCs/>
      <w:sz w:val="20"/>
      <w:szCs w:val="20"/>
      <w:lang w:val="x-none" w:eastAsia="x-none"/>
    </w:rPr>
  </w:style>
  <w:style w:type="paragraph" w:styleId="a9">
    <w:name w:val="Balloon Text"/>
    <w:basedOn w:val="a0"/>
    <w:link w:val="aa"/>
    <w:semiHidden/>
    <w:rsid w:val="00D523F8"/>
    <w:rPr>
      <w:rFonts w:ascii="Tahoma" w:hAnsi="Tahoma"/>
      <w:sz w:val="16"/>
      <w:szCs w:val="16"/>
      <w:lang w:val="x-none" w:eastAsia="x-none"/>
    </w:rPr>
  </w:style>
  <w:style w:type="character" w:customStyle="1" w:styleId="aa">
    <w:name w:val="Текст выноски Знак"/>
    <w:basedOn w:val="a1"/>
    <w:link w:val="a9"/>
    <w:semiHidden/>
    <w:rsid w:val="00D523F8"/>
    <w:rPr>
      <w:rFonts w:ascii="Tahoma" w:eastAsia="Times New Roman" w:hAnsi="Tahoma" w:cs="Times New Roman"/>
      <w:sz w:val="16"/>
      <w:szCs w:val="16"/>
      <w:lang w:val="x-none" w:eastAsia="x-none"/>
    </w:rPr>
  </w:style>
  <w:style w:type="table" w:styleId="ab">
    <w:name w:val="Table Grid"/>
    <w:basedOn w:val="a2"/>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523F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c">
    <w:name w:val="Стиль"/>
    <w:basedOn w:val="a0"/>
    <w:rsid w:val="00D523F8"/>
    <w:pPr>
      <w:widowControl w:val="0"/>
      <w:adjustRightInd w:val="0"/>
      <w:spacing w:after="160" w:line="240" w:lineRule="exact"/>
      <w:jc w:val="right"/>
    </w:pPr>
    <w:rPr>
      <w:sz w:val="20"/>
      <w:szCs w:val="20"/>
      <w:lang w:val="en-GB" w:eastAsia="en-US"/>
    </w:rPr>
  </w:style>
  <w:style w:type="paragraph" w:customStyle="1" w:styleId="a">
    <w:name w:val="Абзац"/>
    <w:rsid w:val="00D523F8"/>
    <w:pPr>
      <w:numPr>
        <w:numId w:val="2"/>
      </w:numPr>
      <w:spacing w:after="0" w:line="240" w:lineRule="auto"/>
    </w:pPr>
    <w:rPr>
      <w:rFonts w:ascii="Times New Roman" w:eastAsia="Times New Roman" w:hAnsi="Times New Roman" w:cs="Times New Roman"/>
      <w:sz w:val="24"/>
      <w:szCs w:val="20"/>
      <w:lang w:eastAsia="ru-RU"/>
    </w:rPr>
  </w:style>
  <w:style w:type="paragraph" w:customStyle="1" w:styleId="11">
    <w:name w:val="Знак Знак1 Знак"/>
    <w:basedOn w:val="a0"/>
    <w:rsid w:val="00D523F8"/>
    <w:pPr>
      <w:spacing w:after="160" w:line="240" w:lineRule="exact"/>
    </w:pPr>
    <w:rPr>
      <w:rFonts w:ascii="Verdana" w:hAnsi="Verdana"/>
      <w:sz w:val="20"/>
      <w:szCs w:val="20"/>
      <w:lang w:val="en-US" w:eastAsia="en-US"/>
    </w:rPr>
  </w:style>
  <w:style w:type="paragraph" w:styleId="21">
    <w:name w:val="Body Text Indent 2"/>
    <w:basedOn w:val="a0"/>
    <w:link w:val="22"/>
    <w:rsid w:val="00D523F8"/>
    <w:pPr>
      <w:ind w:firstLine="720"/>
      <w:jc w:val="both"/>
    </w:pPr>
    <w:rPr>
      <w:color w:val="000000"/>
      <w:sz w:val="20"/>
      <w:szCs w:val="20"/>
    </w:rPr>
  </w:style>
  <w:style w:type="character" w:customStyle="1" w:styleId="22">
    <w:name w:val="Основной текст с отступом 2 Знак"/>
    <w:basedOn w:val="a1"/>
    <w:link w:val="21"/>
    <w:rsid w:val="00D523F8"/>
    <w:rPr>
      <w:rFonts w:ascii="Times New Roman" w:eastAsia="Times New Roman" w:hAnsi="Times New Roman" w:cs="Times New Roman"/>
      <w:color w:val="000000"/>
      <w:sz w:val="20"/>
      <w:szCs w:val="20"/>
      <w:lang w:eastAsia="ru-RU"/>
    </w:rPr>
  </w:style>
  <w:style w:type="paragraph" w:styleId="23">
    <w:name w:val="Body Text 2"/>
    <w:basedOn w:val="a0"/>
    <w:link w:val="24"/>
    <w:rsid w:val="00D523F8"/>
    <w:pPr>
      <w:spacing w:after="120" w:line="480" w:lineRule="auto"/>
    </w:pPr>
  </w:style>
  <w:style w:type="character" w:customStyle="1" w:styleId="24">
    <w:name w:val="Основной текст 2 Знак"/>
    <w:basedOn w:val="a1"/>
    <w:link w:val="23"/>
    <w:rsid w:val="00D523F8"/>
    <w:rPr>
      <w:rFonts w:ascii="Times New Roman" w:eastAsia="Times New Roman" w:hAnsi="Times New Roman" w:cs="Times New Roman"/>
      <w:sz w:val="24"/>
      <w:szCs w:val="24"/>
      <w:lang w:eastAsia="ru-RU"/>
    </w:rPr>
  </w:style>
  <w:style w:type="paragraph" w:styleId="ad">
    <w:name w:val="Body Text"/>
    <w:basedOn w:val="a0"/>
    <w:link w:val="ae"/>
    <w:rsid w:val="00D523F8"/>
    <w:pPr>
      <w:spacing w:after="120"/>
    </w:pPr>
    <w:rPr>
      <w:lang w:val="x-none" w:eastAsia="x-none"/>
    </w:rPr>
  </w:style>
  <w:style w:type="character" w:customStyle="1" w:styleId="ae">
    <w:name w:val="Основной текст Знак"/>
    <w:basedOn w:val="a1"/>
    <w:link w:val="ad"/>
    <w:rsid w:val="00D523F8"/>
    <w:rPr>
      <w:rFonts w:ascii="Times New Roman" w:eastAsia="Times New Roman" w:hAnsi="Times New Roman" w:cs="Times New Roman"/>
      <w:sz w:val="24"/>
      <w:szCs w:val="24"/>
      <w:lang w:val="x-none" w:eastAsia="x-none"/>
    </w:rPr>
  </w:style>
  <w:style w:type="paragraph" w:customStyle="1" w:styleId="HeaderLevel2">
    <w:name w:val="HeaderLevel 2"/>
    <w:basedOn w:val="a0"/>
    <w:rsid w:val="00D523F8"/>
    <w:pPr>
      <w:spacing w:after="120"/>
      <w:jc w:val="both"/>
    </w:pPr>
    <w:rPr>
      <w:szCs w:val="20"/>
    </w:rPr>
  </w:style>
  <w:style w:type="paragraph" w:customStyle="1" w:styleId="Iauiue">
    <w:name w:val="Iau?iue"/>
    <w:rsid w:val="00D523F8"/>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af">
    <w:name w:val="header"/>
    <w:basedOn w:val="a0"/>
    <w:link w:val="af0"/>
    <w:uiPriority w:val="99"/>
    <w:rsid w:val="00D523F8"/>
    <w:pPr>
      <w:widowControl w:val="0"/>
      <w:tabs>
        <w:tab w:val="center" w:pos="4677"/>
        <w:tab w:val="right" w:pos="9355"/>
      </w:tabs>
      <w:autoSpaceDE w:val="0"/>
      <w:autoSpaceDN w:val="0"/>
      <w:adjustRightInd w:val="0"/>
    </w:pPr>
    <w:rPr>
      <w:i/>
      <w:iCs/>
      <w:sz w:val="20"/>
      <w:szCs w:val="20"/>
      <w:lang w:val="x-none" w:eastAsia="x-none"/>
    </w:rPr>
  </w:style>
  <w:style w:type="character" w:customStyle="1" w:styleId="af0">
    <w:name w:val="Верхний колонтитул Знак"/>
    <w:basedOn w:val="a1"/>
    <w:link w:val="af"/>
    <w:uiPriority w:val="99"/>
    <w:rsid w:val="00D523F8"/>
    <w:rPr>
      <w:rFonts w:ascii="Times New Roman" w:eastAsia="Times New Roman" w:hAnsi="Times New Roman" w:cs="Times New Roman"/>
      <w:i/>
      <w:iCs/>
      <w:sz w:val="20"/>
      <w:szCs w:val="20"/>
      <w:lang w:val="x-none" w:eastAsia="x-none"/>
    </w:rPr>
  </w:style>
  <w:style w:type="paragraph" w:customStyle="1" w:styleId="12">
    <w:name w:val="Обычный1"/>
    <w:rsid w:val="00D523F8"/>
    <w:pPr>
      <w:spacing w:after="0" w:line="240" w:lineRule="auto"/>
    </w:pPr>
    <w:rPr>
      <w:rFonts w:ascii="Times New Roman" w:eastAsia="Times New Roman" w:hAnsi="Times New Roman" w:cs="Times New Roman"/>
      <w:sz w:val="20"/>
      <w:szCs w:val="20"/>
      <w:lang w:eastAsia="ru-RU"/>
    </w:rPr>
  </w:style>
  <w:style w:type="paragraph" w:customStyle="1" w:styleId="xl24">
    <w:name w:val="xl24"/>
    <w:basedOn w:val="a0"/>
    <w:rsid w:val="00D523F8"/>
    <w:pPr>
      <w:pBdr>
        <w:right w:val="single" w:sz="4" w:space="0" w:color="auto"/>
      </w:pBdr>
      <w:spacing w:before="100" w:after="100"/>
    </w:pPr>
    <w:rPr>
      <w:rFonts w:ascii="Arial" w:hAnsi="Arial"/>
      <w:b/>
      <w:szCs w:val="20"/>
    </w:rPr>
  </w:style>
  <w:style w:type="paragraph" w:customStyle="1" w:styleId="BodyTextIndent21">
    <w:name w:val="Body Text Indent 21"/>
    <w:basedOn w:val="a0"/>
    <w:rsid w:val="00D523F8"/>
    <w:pPr>
      <w:ind w:firstLine="709"/>
      <w:jc w:val="both"/>
    </w:pPr>
    <w:rPr>
      <w:szCs w:val="20"/>
    </w:rPr>
  </w:style>
  <w:style w:type="character" w:styleId="af1">
    <w:name w:val="page number"/>
    <w:basedOn w:val="a1"/>
    <w:rsid w:val="00D523F8"/>
  </w:style>
  <w:style w:type="paragraph" w:styleId="31">
    <w:name w:val="Body Text 3"/>
    <w:basedOn w:val="a0"/>
    <w:link w:val="32"/>
    <w:rsid w:val="00D523F8"/>
    <w:pPr>
      <w:spacing w:after="120"/>
    </w:pPr>
    <w:rPr>
      <w:sz w:val="16"/>
      <w:szCs w:val="16"/>
      <w:lang w:val="x-none" w:eastAsia="x-none"/>
    </w:rPr>
  </w:style>
  <w:style w:type="character" w:customStyle="1" w:styleId="32">
    <w:name w:val="Основной текст 3 Знак"/>
    <w:basedOn w:val="a1"/>
    <w:link w:val="31"/>
    <w:rsid w:val="00D523F8"/>
    <w:rPr>
      <w:rFonts w:ascii="Times New Roman" w:eastAsia="Times New Roman" w:hAnsi="Times New Roman" w:cs="Times New Roman"/>
      <w:sz w:val="16"/>
      <w:szCs w:val="16"/>
      <w:lang w:val="x-none" w:eastAsia="x-none"/>
    </w:rPr>
  </w:style>
  <w:style w:type="paragraph" w:customStyle="1" w:styleId="af2">
    <w:name w:val="Текст_бюл"/>
    <w:basedOn w:val="af3"/>
    <w:link w:val="af4"/>
    <w:uiPriority w:val="99"/>
    <w:rsid w:val="00D523F8"/>
    <w:pPr>
      <w:tabs>
        <w:tab w:val="left" w:pos="851"/>
      </w:tabs>
      <w:ind w:left="390" w:hanging="390"/>
    </w:pPr>
    <w:rPr>
      <w:rFonts w:ascii="Times New Roman" w:eastAsia="MS Mincho" w:hAnsi="Times New Roman"/>
      <w:sz w:val="26"/>
      <w:szCs w:val="26"/>
    </w:rPr>
  </w:style>
  <w:style w:type="paragraph" w:styleId="af3">
    <w:name w:val="Plain Text"/>
    <w:basedOn w:val="a0"/>
    <w:link w:val="af5"/>
    <w:uiPriority w:val="99"/>
    <w:rsid w:val="00D523F8"/>
    <w:rPr>
      <w:rFonts w:ascii="Courier New" w:hAnsi="Courier New"/>
      <w:sz w:val="20"/>
      <w:szCs w:val="20"/>
      <w:lang w:val="x-none" w:eastAsia="x-none"/>
    </w:rPr>
  </w:style>
  <w:style w:type="character" w:customStyle="1" w:styleId="af5">
    <w:name w:val="Текст Знак"/>
    <w:basedOn w:val="a1"/>
    <w:link w:val="af3"/>
    <w:uiPriority w:val="99"/>
    <w:rsid w:val="00D523F8"/>
    <w:rPr>
      <w:rFonts w:ascii="Courier New" w:eastAsia="Times New Roman" w:hAnsi="Courier New" w:cs="Times New Roman"/>
      <w:sz w:val="20"/>
      <w:szCs w:val="20"/>
      <w:lang w:val="x-none" w:eastAsia="x-none"/>
    </w:rPr>
  </w:style>
  <w:style w:type="character" w:customStyle="1" w:styleId="af4">
    <w:name w:val="Текст_бюл Знак"/>
    <w:link w:val="af2"/>
    <w:uiPriority w:val="99"/>
    <w:locked/>
    <w:rsid w:val="00D523F8"/>
    <w:rPr>
      <w:rFonts w:ascii="Times New Roman" w:eastAsia="MS Mincho" w:hAnsi="Times New Roman" w:cs="Times New Roman"/>
      <w:sz w:val="26"/>
      <w:szCs w:val="26"/>
      <w:lang w:val="x-none" w:eastAsia="x-none"/>
    </w:rPr>
  </w:style>
  <w:style w:type="paragraph" w:styleId="af6">
    <w:name w:val="footer"/>
    <w:basedOn w:val="a0"/>
    <w:link w:val="af7"/>
    <w:uiPriority w:val="99"/>
    <w:rsid w:val="00D523F8"/>
    <w:pPr>
      <w:tabs>
        <w:tab w:val="center" w:pos="4677"/>
        <w:tab w:val="right" w:pos="9355"/>
      </w:tabs>
    </w:pPr>
    <w:rPr>
      <w:lang w:val="x-none" w:eastAsia="x-none"/>
    </w:rPr>
  </w:style>
  <w:style w:type="character" w:customStyle="1" w:styleId="af7">
    <w:name w:val="Нижний колонтитул Знак"/>
    <w:basedOn w:val="a1"/>
    <w:link w:val="af6"/>
    <w:uiPriority w:val="99"/>
    <w:rsid w:val="00D523F8"/>
    <w:rPr>
      <w:rFonts w:ascii="Times New Roman" w:eastAsia="Times New Roman" w:hAnsi="Times New Roman" w:cs="Times New Roman"/>
      <w:sz w:val="24"/>
      <w:szCs w:val="24"/>
      <w:lang w:val="x-none" w:eastAsia="x-none"/>
    </w:rPr>
  </w:style>
  <w:style w:type="paragraph" w:styleId="af8">
    <w:name w:val="Revision"/>
    <w:hidden/>
    <w:uiPriority w:val="99"/>
    <w:semiHidden/>
    <w:rsid w:val="00D523F8"/>
    <w:pPr>
      <w:spacing w:after="0" w:line="240" w:lineRule="auto"/>
    </w:pPr>
    <w:rPr>
      <w:rFonts w:ascii="Times New Roman" w:eastAsia="Times New Roman" w:hAnsi="Times New Roman" w:cs="Times New Roman"/>
      <w:sz w:val="24"/>
      <w:szCs w:val="24"/>
      <w:lang w:eastAsia="ru-RU"/>
    </w:rPr>
  </w:style>
  <w:style w:type="paragraph" w:styleId="af9">
    <w:name w:val="List Paragraph"/>
    <w:basedOn w:val="a0"/>
    <w:link w:val="afa"/>
    <w:uiPriority w:val="34"/>
    <w:qFormat/>
    <w:rsid w:val="00D523F8"/>
    <w:pPr>
      <w:ind w:left="720"/>
      <w:contextualSpacing/>
    </w:pPr>
  </w:style>
  <w:style w:type="paragraph" w:styleId="afb">
    <w:name w:val="Title"/>
    <w:basedOn w:val="a0"/>
    <w:link w:val="afc"/>
    <w:qFormat/>
    <w:rsid w:val="00D523F8"/>
    <w:pPr>
      <w:shd w:val="clear" w:color="auto" w:fill="FFFFFF"/>
      <w:tabs>
        <w:tab w:val="left" w:pos="4790"/>
        <w:tab w:val="left" w:leader="underscore" w:pos="8064"/>
      </w:tabs>
      <w:jc w:val="center"/>
    </w:pPr>
    <w:rPr>
      <w:snapToGrid w:val="0"/>
      <w:color w:val="000000"/>
      <w:spacing w:val="-3"/>
      <w:sz w:val="30"/>
      <w:szCs w:val="30"/>
      <w:lang w:val="x-none" w:eastAsia="x-none"/>
    </w:rPr>
  </w:style>
  <w:style w:type="character" w:customStyle="1" w:styleId="afc">
    <w:name w:val="Название Знак"/>
    <w:basedOn w:val="a1"/>
    <w:link w:val="afb"/>
    <w:rsid w:val="00D523F8"/>
    <w:rPr>
      <w:rFonts w:ascii="Times New Roman" w:eastAsia="Times New Roman" w:hAnsi="Times New Roman" w:cs="Times New Roman"/>
      <w:snapToGrid w:val="0"/>
      <w:color w:val="000000"/>
      <w:spacing w:val="-3"/>
      <w:sz w:val="30"/>
      <w:szCs w:val="30"/>
      <w:shd w:val="clear" w:color="auto" w:fill="FFFFFF"/>
      <w:lang w:val="x-none" w:eastAsia="x-none"/>
    </w:rPr>
  </w:style>
  <w:style w:type="paragraph" w:styleId="afd">
    <w:name w:val="Normal (Web)"/>
    <w:basedOn w:val="a0"/>
    <w:uiPriority w:val="99"/>
    <w:unhideWhenUsed/>
    <w:rsid w:val="00D523F8"/>
    <w:pPr>
      <w:spacing w:before="100" w:beforeAutospacing="1" w:after="100" w:afterAutospacing="1"/>
    </w:pPr>
  </w:style>
  <w:style w:type="table" w:customStyle="1" w:styleId="13">
    <w:name w:val="Сетка таблицы1"/>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2"/>
    <w:next w:val="ab"/>
    <w:uiPriority w:val="59"/>
    <w:rsid w:val="00D523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D523F8"/>
    <w:pPr>
      <w:widowControl w:val="0"/>
      <w:spacing w:after="0" w:line="240" w:lineRule="auto"/>
    </w:pPr>
    <w:rPr>
      <w:rFonts w:ascii="TimesET" w:eastAsia="Times New Roman" w:hAnsi="TimesET" w:cs="Times New Roman"/>
      <w:sz w:val="24"/>
      <w:szCs w:val="20"/>
      <w:lang w:eastAsia="ru-RU"/>
    </w:rPr>
  </w:style>
  <w:style w:type="character" w:styleId="afe">
    <w:name w:val="Hyperlink"/>
    <w:uiPriority w:val="99"/>
    <w:unhideWhenUsed/>
    <w:rsid w:val="00D523F8"/>
    <w:rPr>
      <w:color w:val="0000FF"/>
      <w:u w:val="single"/>
    </w:rPr>
  </w:style>
  <w:style w:type="character" w:styleId="aff">
    <w:name w:val="FollowedHyperlink"/>
    <w:uiPriority w:val="99"/>
    <w:unhideWhenUsed/>
    <w:rsid w:val="00D523F8"/>
    <w:rPr>
      <w:color w:val="800080"/>
      <w:u w:val="single"/>
    </w:rPr>
  </w:style>
  <w:style w:type="paragraph" w:styleId="aff0">
    <w:name w:val="footnote text"/>
    <w:basedOn w:val="a0"/>
    <w:link w:val="aff1"/>
    <w:rsid w:val="00D523F8"/>
    <w:rPr>
      <w:sz w:val="20"/>
      <w:szCs w:val="20"/>
    </w:rPr>
  </w:style>
  <w:style w:type="character" w:customStyle="1" w:styleId="aff1">
    <w:name w:val="Текст сноски Знак"/>
    <w:basedOn w:val="a1"/>
    <w:link w:val="aff0"/>
    <w:rsid w:val="00D523F8"/>
    <w:rPr>
      <w:rFonts w:ascii="Times New Roman" w:eastAsia="Times New Roman" w:hAnsi="Times New Roman" w:cs="Times New Roman"/>
      <w:sz w:val="20"/>
      <w:szCs w:val="20"/>
      <w:lang w:eastAsia="ru-RU"/>
    </w:rPr>
  </w:style>
  <w:style w:type="character" w:styleId="aff2">
    <w:name w:val="footnote reference"/>
    <w:rsid w:val="00D523F8"/>
    <w:rPr>
      <w:vertAlign w:val="superscript"/>
    </w:rPr>
  </w:style>
  <w:style w:type="paragraph" w:customStyle="1" w:styleId="xl87">
    <w:name w:val="xl87"/>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88">
    <w:name w:val="xl88"/>
    <w:basedOn w:val="a0"/>
    <w:rsid w:val="00D523F8"/>
    <w:pPr>
      <w:spacing w:before="100" w:beforeAutospacing="1" w:after="100" w:afterAutospacing="1"/>
      <w:textAlignment w:val="center"/>
    </w:pPr>
  </w:style>
  <w:style w:type="paragraph" w:customStyle="1" w:styleId="xl89">
    <w:name w:val="xl89"/>
    <w:basedOn w:val="a0"/>
    <w:rsid w:val="00D523F8"/>
    <w:pPr>
      <w:spacing w:before="100" w:beforeAutospacing="1" w:after="100" w:afterAutospacing="1"/>
      <w:jc w:val="center"/>
      <w:textAlignment w:val="center"/>
    </w:pPr>
  </w:style>
  <w:style w:type="paragraph" w:customStyle="1" w:styleId="xl90">
    <w:name w:val="xl90"/>
    <w:basedOn w:val="a0"/>
    <w:rsid w:val="00D523F8"/>
    <w:pPr>
      <w:spacing w:before="100" w:beforeAutospacing="1" w:after="100" w:afterAutospacing="1"/>
      <w:ind w:firstLineChars="100" w:firstLine="100"/>
      <w:jc w:val="right"/>
      <w:textAlignment w:val="center"/>
    </w:pPr>
  </w:style>
  <w:style w:type="paragraph" w:customStyle="1" w:styleId="xl91">
    <w:name w:val="xl91"/>
    <w:basedOn w:val="a0"/>
    <w:rsid w:val="00D523F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92">
    <w:name w:val="xl92"/>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4">
    <w:name w:val="xl94"/>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5">
    <w:name w:val="xl95"/>
    <w:basedOn w:val="a0"/>
    <w:rsid w:val="00D523F8"/>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top"/>
    </w:pPr>
  </w:style>
  <w:style w:type="paragraph" w:customStyle="1" w:styleId="xl96">
    <w:name w:val="xl96"/>
    <w:basedOn w:val="a0"/>
    <w:rsid w:val="00D523F8"/>
    <w:pPr>
      <w:pBdr>
        <w:top w:val="single" w:sz="4" w:space="0" w:color="auto"/>
        <w:left w:val="single" w:sz="4" w:space="0" w:color="auto"/>
        <w:bottom w:val="single" w:sz="4" w:space="0" w:color="auto"/>
        <w:right w:val="single" w:sz="4" w:space="7" w:color="auto"/>
      </w:pBdr>
      <w:spacing w:before="100" w:beforeAutospacing="1" w:after="100" w:afterAutospacing="1"/>
      <w:ind w:firstLineChars="100" w:firstLine="100"/>
      <w:jc w:val="right"/>
      <w:textAlignment w:val="center"/>
    </w:pPr>
  </w:style>
  <w:style w:type="paragraph" w:customStyle="1" w:styleId="xl97">
    <w:name w:val="xl97"/>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0"/>
    <w:rsid w:val="00D523F8"/>
    <w:pPr>
      <w:spacing w:before="100" w:beforeAutospacing="1" w:after="100" w:afterAutospacing="1"/>
      <w:textAlignment w:val="center"/>
    </w:pPr>
  </w:style>
  <w:style w:type="paragraph" w:customStyle="1" w:styleId="xl99">
    <w:name w:val="xl99"/>
    <w:basedOn w:val="a0"/>
    <w:rsid w:val="00D523F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0"/>
    <w:rsid w:val="00D523F8"/>
    <w:pPr>
      <w:pBdr>
        <w:right w:val="single" w:sz="4" w:space="0" w:color="auto"/>
      </w:pBdr>
      <w:shd w:val="clear" w:color="000000" w:fill="FFFFFF"/>
      <w:spacing w:before="100" w:beforeAutospacing="1" w:after="100" w:afterAutospacing="1"/>
      <w:jc w:val="center"/>
      <w:textAlignment w:val="center"/>
    </w:pPr>
    <w:rPr>
      <w:b/>
      <w:bCs/>
    </w:rPr>
  </w:style>
  <w:style w:type="paragraph" w:customStyle="1" w:styleId="xl101">
    <w:name w:val="xl101"/>
    <w:basedOn w:val="a0"/>
    <w:rsid w:val="00D523F8"/>
    <w:pPr>
      <w:pBdr>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TableText">
    <w:name w:val="Table Text"/>
    <w:basedOn w:val="a0"/>
    <w:rsid w:val="00D523F8"/>
    <w:pPr>
      <w:keepLines/>
      <w:spacing w:before="30" w:line="240" w:lineRule="atLeast"/>
      <w:ind w:left="57" w:right="57"/>
    </w:pPr>
    <w:rPr>
      <w:rFonts w:ascii="Credit Suisse Type Roman" w:eastAsia="PMingLiU" w:hAnsi="Credit Suisse Type Roman"/>
      <w:sz w:val="18"/>
      <w:lang w:val="en-GB" w:eastAsia="zh-TW"/>
    </w:rPr>
  </w:style>
  <w:style w:type="paragraph" w:styleId="aff3">
    <w:name w:val="Body Text Indent"/>
    <w:basedOn w:val="a0"/>
    <w:link w:val="aff4"/>
    <w:rsid w:val="00D523F8"/>
    <w:pPr>
      <w:spacing w:after="120"/>
      <w:ind w:left="283"/>
    </w:pPr>
  </w:style>
  <w:style w:type="character" w:customStyle="1" w:styleId="aff4">
    <w:name w:val="Основной текст с отступом Знак"/>
    <w:basedOn w:val="a1"/>
    <w:link w:val="aff3"/>
    <w:rsid w:val="00D523F8"/>
    <w:rPr>
      <w:rFonts w:ascii="Times New Roman" w:eastAsia="Times New Roman" w:hAnsi="Times New Roman" w:cs="Times New Roman"/>
      <w:sz w:val="24"/>
      <w:szCs w:val="24"/>
      <w:lang w:eastAsia="ru-RU"/>
    </w:rPr>
  </w:style>
  <w:style w:type="character" w:customStyle="1" w:styleId="afa">
    <w:name w:val="Абзац списка Знак"/>
    <w:basedOn w:val="a1"/>
    <w:link w:val="af9"/>
    <w:uiPriority w:val="34"/>
    <w:rsid w:val="00D523F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V.Lukinova@RT.RU" TargetMode="External"/><Relationship Id="rId13" Type="http://schemas.openxmlformats.org/officeDocument/2006/relationships/header" Target="header4.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041FDB-D1A4-46FE-9AC6-6CD39F62D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11063</Words>
  <Characters>63064</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Кудрина Юлия Александровна</dc:creator>
  <cp:lastModifiedBy>Данилова Татьяна Владимировна</cp:lastModifiedBy>
  <cp:revision>3</cp:revision>
  <cp:lastPrinted>2018-03-06T04:37:00Z</cp:lastPrinted>
  <dcterms:created xsi:type="dcterms:W3CDTF">2018-03-06T04:38:00Z</dcterms:created>
  <dcterms:modified xsi:type="dcterms:W3CDTF">2018-03-07T07:08:00Z</dcterms:modified>
</cp:coreProperties>
</file>